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B7E" w:rsidRPr="000E449F" w:rsidRDefault="00D47FAA" w:rsidP="000E449F">
      <w:pPr>
        <w:pStyle w:val="Title"/>
      </w:pPr>
      <w:r>
        <w:t>Introduction</w:t>
      </w:r>
      <w:r w:rsidR="009E020A">
        <w:t xml:space="preserve">-Lesson </w:t>
      </w:r>
      <w:r>
        <w:t xml:space="preserve">A </w:t>
      </w:r>
    </w:p>
    <w:p w:rsidR="00021B23" w:rsidRDefault="00AB4C82" w:rsidP="00293637">
      <w:pPr>
        <w:pStyle w:val="HangingIndent"/>
      </w:pPr>
      <w:r w:rsidRPr="000E449F">
        <w:rPr>
          <w:b/>
        </w:rPr>
        <w:t>Reporting Category</w:t>
      </w:r>
      <w:r w:rsidR="006F6B7E" w:rsidRPr="000E449F">
        <w:tab/>
        <w:t>Probability and Statistics</w:t>
      </w:r>
    </w:p>
    <w:p w:rsidR="006F6B7E" w:rsidRPr="000E449F" w:rsidRDefault="0042451A" w:rsidP="00293637">
      <w:pPr>
        <w:pStyle w:val="HangingIndent"/>
      </w:pPr>
      <w:r w:rsidRPr="000E449F">
        <w:rPr>
          <w:b/>
        </w:rPr>
        <w:t>Topic</w:t>
      </w:r>
      <w:r w:rsidRPr="000E449F">
        <w:rPr>
          <w:b/>
        </w:rPr>
        <w:tab/>
      </w:r>
      <w:r w:rsidR="00B303C6">
        <w:t xml:space="preserve">Measure of central tendency/Introduction to PBL </w:t>
      </w:r>
    </w:p>
    <w:p w:rsidR="009E020A" w:rsidRDefault="009E020A" w:rsidP="00293637">
      <w:pPr>
        <w:pStyle w:val="HangingIndent"/>
        <w:rPr>
          <w:b/>
        </w:rPr>
      </w:pPr>
      <w:r>
        <w:rPr>
          <w:b/>
        </w:rPr>
        <w:t xml:space="preserve">Duration </w:t>
      </w:r>
      <w:r>
        <w:rPr>
          <w:b/>
        </w:rPr>
        <w:tab/>
        <w:t xml:space="preserve">90 Minutes </w:t>
      </w:r>
    </w:p>
    <w:p w:rsidR="006F6B7E" w:rsidRPr="000E449F" w:rsidRDefault="0042451A" w:rsidP="00293637">
      <w:pPr>
        <w:pStyle w:val="HangingIndent"/>
      </w:pPr>
      <w:r w:rsidRPr="000E449F">
        <w:rPr>
          <w:b/>
        </w:rPr>
        <w:t>Primary SOL</w:t>
      </w:r>
      <w:r w:rsidRPr="000E449F">
        <w:rPr>
          <w:b/>
        </w:rPr>
        <w:tab/>
      </w:r>
      <w:r w:rsidR="00077154" w:rsidRPr="000E449F">
        <w:t>6.15</w:t>
      </w:r>
      <w:r w:rsidR="00077154" w:rsidRPr="000E449F">
        <w:tab/>
      </w:r>
      <w:r w:rsidR="006F6B7E" w:rsidRPr="000E449F">
        <w:t>The student will</w:t>
      </w:r>
    </w:p>
    <w:p w:rsidR="006F6B7E" w:rsidRPr="000E449F" w:rsidRDefault="00BE5DA8" w:rsidP="00293637">
      <w:pPr>
        <w:pStyle w:val="SOLBullet"/>
        <w:numPr>
          <w:ins w:id="0" w:author="Bruce Stevens" w:date="2011-09-06T11:56:00Z"/>
        </w:numPr>
      </w:pPr>
      <w:r w:rsidRPr="000E449F">
        <w:t>a)</w:t>
      </w:r>
      <w:r w:rsidRPr="000E449F">
        <w:tab/>
      </w:r>
      <w:r w:rsidR="006F6B7E" w:rsidRPr="000E449F">
        <w:t>describe mean as balance point; and</w:t>
      </w:r>
    </w:p>
    <w:p w:rsidR="009E020A" w:rsidRDefault="00BE5DA8" w:rsidP="00293637">
      <w:pPr>
        <w:pStyle w:val="SOLBullet"/>
        <w:numPr>
          <w:ins w:id="1" w:author="Bruce Stevens" w:date="2011-09-06T11:56:00Z"/>
        </w:numPr>
      </w:pPr>
      <w:r w:rsidRPr="000E449F">
        <w:t>b)</w:t>
      </w:r>
      <w:r w:rsidRPr="000E449F">
        <w:tab/>
      </w:r>
      <w:r w:rsidR="006F6B7E" w:rsidRPr="000E449F">
        <w:t>decide which measure of center is appropriate for a given purpose.</w:t>
      </w:r>
    </w:p>
    <w:p w:rsidR="009E020A" w:rsidRPr="000E449F" w:rsidRDefault="009E020A" w:rsidP="00293637">
      <w:pPr>
        <w:pStyle w:val="SOLBullet"/>
      </w:pPr>
    </w:p>
    <w:p w:rsidR="009E020A" w:rsidRDefault="009E020A" w:rsidP="0042451A">
      <w:pPr>
        <w:pStyle w:val="Heading1"/>
      </w:pPr>
      <w:r>
        <w:t xml:space="preserve">Websites/Resources </w:t>
      </w:r>
      <w:r>
        <w:tab/>
      </w:r>
    </w:p>
    <w:p w:rsidR="00C77FA9" w:rsidRPr="00D47FAA" w:rsidRDefault="00D47FAA" w:rsidP="00C77FA9">
      <w:pPr>
        <w:numPr>
          <w:ilvl w:val="0"/>
          <w:numId w:val="41"/>
        </w:numPr>
      </w:pPr>
      <w:r>
        <w:t xml:space="preserve">Khan Academy Lesson/practice- </w:t>
      </w:r>
      <w:hyperlink r:id="rId8" w:history="1">
        <w:r w:rsidR="00C77FA9" w:rsidRPr="00451270">
          <w:rPr>
            <w:rStyle w:val="Hyperlink"/>
          </w:rPr>
          <w:t>http://www.youtube.com/watch?v=GrynkZB3E7M</w:t>
        </w:r>
      </w:hyperlink>
    </w:p>
    <w:p w:rsidR="009E020A" w:rsidRDefault="009E020A" w:rsidP="009E020A">
      <w:pPr>
        <w:numPr>
          <w:ilvl w:val="0"/>
          <w:numId w:val="41"/>
        </w:numPr>
      </w:pPr>
      <w:r>
        <w:t xml:space="preserve">Finding the measure of central tendency- </w:t>
      </w:r>
      <w:hyperlink r:id="rId9" w:history="1">
        <w:r w:rsidRPr="00451270">
          <w:rPr>
            <w:rStyle w:val="Hyperlink"/>
          </w:rPr>
          <w:t>http://www.kidsmathgamesonline.com/numbers/meanmedianmode.html</w:t>
        </w:r>
      </w:hyperlink>
    </w:p>
    <w:p w:rsidR="009E020A" w:rsidRDefault="009E020A" w:rsidP="009E020A">
      <w:pPr>
        <w:numPr>
          <w:ilvl w:val="0"/>
          <w:numId w:val="41"/>
        </w:numPr>
      </w:pPr>
      <w:r>
        <w:t>Interactive practice mean, median, and Mode-</w:t>
      </w:r>
      <w:hyperlink r:id="rId10" w:history="1">
        <w:r w:rsidRPr="009E020A">
          <w:rPr>
            <w:rStyle w:val="Hyperlink"/>
          </w:rPr>
          <w:t>http://www.shodor.org/interactivate/discussions/MeanMedianAndMode/</w:t>
        </w:r>
      </w:hyperlink>
    </w:p>
    <w:p w:rsidR="009E020A" w:rsidRDefault="009E020A" w:rsidP="009E020A">
      <w:pPr>
        <w:numPr>
          <w:ilvl w:val="0"/>
          <w:numId w:val="41"/>
        </w:numPr>
      </w:pPr>
      <w:r>
        <w:t xml:space="preserve">Mean, Median, and Mode Vocabulary song- </w:t>
      </w:r>
      <w:hyperlink r:id="rId11" w:history="1">
        <w:r w:rsidRPr="00451270">
          <w:rPr>
            <w:rStyle w:val="Hyperlink"/>
          </w:rPr>
          <w:t>http://www.youtube.com/watch?v=qpxtBghmvvs</w:t>
        </w:r>
      </w:hyperlink>
    </w:p>
    <w:p w:rsidR="009E020A" w:rsidRPr="009E020A" w:rsidRDefault="009E020A" w:rsidP="009E020A">
      <w:pPr>
        <w:ind w:left="720"/>
      </w:pPr>
    </w:p>
    <w:p w:rsidR="0042451A" w:rsidRPr="000E449F" w:rsidRDefault="0042451A" w:rsidP="0042451A">
      <w:pPr>
        <w:pStyle w:val="Heading1"/>
      </w:pPr>
      <w:r w:rsidRPr="000E449F">
        <w:t>Materials</w:t>
      </w:r>
    </w:p>
    <w:p w:rsidR="00200131" w:rsidRDefault="00D47FAA" w:rsidP="00287996">
      <w:pPr>
        <w:pStyle w:val="Bullet1"/>
      </w:pPr>
      <w:r>
        <w:t>Laptop</w:t>
      </w:r>
    </w:p>
    <w:p w:rsidR="00D47FAA" w:rsidRDefault="00D47FAA" w:rsidP="00287996">
      <w:pPr>
        <w:pStyle w:val="Bullet1"/>
      </w:pPr>
      <w:r>
        <w:t xml:space="preserve">Calculator </w:t>
      </w:r>
    </w:p>
    <w:p w:rsidR="00D47FAA" w:rsidRPr="000E449F" w:rsidRDefault="00D47FAA" w:rsidP="00287996">
      <w:pPr>
        <w:pStyle w:val="Bullet1"/>
      </w:pPr>
      <w:r>
        <w:t xml:space="preserve">Index Cards </w:t>
      </w:r>
    </w:p>
    <w:p w:rsidR="0042451A" w:rsidRPr="000E449F" w:rsidRDefault="0042451A" w:rsidP="0042451A">
      <w:pPr>
        <w:pStyle w:val="Heading1"/>
      </w:pPr>
      <w:r w:rsidRPr="000E449F">
        <w:t>Vocabulary</w:t>
      </w:r>
    </w:p>
    <w:p w:rsidR="0042451A" w:rsidRPr="000E449F" w:rsidRDefault="0028078C" w:rsidP="00BE5DA8">
      <w:pPr>
        <w:pStyle w:val="vocabulary"/>
      </w:pPr>
      <w:r w:rsidRPr="000E449F">
        <w:t>Measure</w:t>
      </w:r>
      <w:r w:rsidR="006F6B7E" w:rsidRPr="000E449F">
        <w:t xml:space="preserve"> of center, mean, median, mode, fair share </w:t>
      </w:r>
      <w:r w:rsidR="006F6B7E" w:rsidRPr="000E449F">
        <w:rPr>
          <w:i w:val="0"/>
        </w:rPr>
        <w:t>(earlier grades)</w:t>
      </w:r>
    </w:p>
    <w:p w:rsidR="006F6B7E" w:rsidRDefault="006F6B7E" w:rsidP="00BE5DA8">
      <w:pPr>
        <w:pStyle w:val="vocabulary"/>
        <w:rPr>
          <w:i w:val="0"/>
        </w:rPr>
      </w:pPr>
      <w:r w:rsidRPr="000E449F">
        <w:t xml:space="preserve">balance point </w:t>
      </w:r>
      <w:r w:rsidRPr="000E449F">
        <w:rPr>
          <w:i w:val="0"/>
        </w:rPr>
        <w:t>(6.15)</w:t>
      </w:r>
    </w:p>
    <w:p w:rsidR="0028078C" w:rsidRPr="0028078C" w:rsidRDefault="0028078C" w:rsidP="0028078C">
      <w:pPr>
        <w:spacing w:after="240"/>
        <w:rPr>
          <w:rFonts w:ascii="Times New Roman" w:hAnsi="Times New Roman"/>
          <w:szCs w:val="24"/>
          <w:lang w:bidi="ar-SA"/>
        </w:rPr>
      </w:pPr>
      <w:r w:rsidRPr="0028078C">
        <w:rPr>
          <w:rFonts w:ascii="Times New Roman" w:hAnsi="Times New Roman"/>
          <w:szCs w:val="24"/>
          <w:lang w:bidi="ar-SA"/>
        </w:rPr>
        <w:br/>
        <w:t>Vertical Articulation</w:t>
      </w:r>
    </w:p>
    <w:tbl>
      <w:tblPr>
        <w:tblW w:w="0" w:type="auto"/>
        <w:tblCellSpacing w:w="15" w:type="dxa"/>
        <w:tblCellMar>
          <w:top w:w="15" w:type="dxa"/>
          <w:left w:w="15" w:type="dxa"/>
          <w:bottom w:w="15" w:type="dxa"/>
          <w:right w:w="15" w:type="dxa"/>
        </w:tblCellMar>
        <w:tblLook w:val="04A0"/>
      </w:tblPr>
      <w:tblGrid>
        <w:gridCol w:w="1111"/>
        <w:gridCol w:w="2165"/>
        <w:gridCol w:w="1666"/>
        <w:gridCol w:w="1264"/>
        <w:gridCol w:w="1184"/>
        <w:gridCol w:w="2368"/>
      </w:tblGrid>
      <w:tr w:rsidR="0028078C" w:rsidRPr="0028078C" w:rsidTr="0028078C">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28078C" w:rsidRPr="0028078C" w:rsidRDefault="0028078C" w:rsidP="0028078C">
            <w:pPr>
              <w:rPr>
                <w:rFonts w:ascii="Times New Roman" w:hAnsi="Times New Roman"/>
                <w:szCs w:val="24"/>
                <w:lang w:bidi="ar-SA"/>
              </w:rPr>
            </w:pPr>
            <w:r w:rsidRPr="0028078C">
              <w:rPr>
                <w:rFonts w:ascii="Times New Roman" w:hAnsi="Times New Roman"/>
                <w:sz w:val="29"/>
                <w:szCs w:val="29"/>
                <w:lang w:bidi="ar-SA"/>
              </w:rPr>
              <w:t>Collect/ Represent Data</w:t>
            </w:r>
          </w:p>
        </w:tc>
        <w:tc>
          <w:tcPr>
            <w:tcW w:w="0" w:type="auto"/>
            <w:tcBorders>
              <w:top w:val="single" w:sz="4" w:space="0" w:color="auto"/>
              <w:left w:val="single" w:sz="4" w:space="0" w:color="auto"/>
              <w:bottom w:val="single" w:sz="4" w:space="0" w:color="auto"/>
              <w:right w:val="single" w:sz="4" w:space="0" w:color="auto"/>
            </w:tcBorders>
            <w:vAlign w:val="center"/>
            <w:hideMark/>
          </w:tcPr>
          <w:p w:rsidR="0028078C" w:rsidRPr="0028078C" w:rsidRDefault="0028078C" w:rsidP="0028078C">
            <w:pPr>
              <w:rPr>
                <w:rFonts w:ascii="Times New Roman" w:hAnsi="Times New Roman"/>
                <w:szCs w:val="24"/>
                <w:lang w:bidi="ar-SA"/>
              </w:rPr>
            </w:pPr>
            <w:r w:rsidRPr="0028078C">
              <w:rPr>
                <w:rFonts w:ascii="Times New Roman" w:hAnsi="Times New Roman"/>
                <w:sz w:val="18"/>
                <w:szCs w:val="18"/>
                <w:lang w:bidi="ar-SA"/>
              </w:rPr>
              <w:t xml:space="preserve">4.14 collect/organize/display/interpret data from variety of graphs </w:t>
            </w:r>
          </w:p>
        </w:tc>
        <w:tc>
          <w:tcPr>
            <w:tcW w:w="0" w:type="auto"/>
            <w:tcBorders>
              <w:top w:val="single" w:sz="4" w:space="0" w:color="auto"/>
              <w:left w:val="single" w:sz="4" w:space="0" w:color="auto"/>
              <w:bottom w:val="single" w:sz="4" w:space="0" w:color="auto"/>
              <w:right w:val="single" w:sz="4" w:space="0" w:color="auto"/>
            </w:tcBorders>
            <w:vAlign w:val="center"/>
            <w:hideMark/>
          </w:tcPr>
          <w:p w:rsidR="0028078C" w:rsidRPr="0028078C" w:rsidRDefault="0028078C" w:rsidP="0028078C">
            <w:pPr>
              <w:rPr>
                <w:rFonts w:ascii="Times New Roman" w:hAnsi="Times New Roman"/>
                <w:szCs w:val="24"/>
                <w:lang w:bidi="ar-SA"/>
              </w:rPr>
            </w:pPr>
            <w:r w:rsidRPr="0028078C">
              <w:rPr>
                <w:rFonts w:ascii="Times New Roman" w:hAnsi="Times New Roman"/>
                <w:sz w:val="18"/>
                <w:szCs w:val="18"/>
                <w:lang w:bidi="ar-SA"/>
              </w:rPr>
              <w:t xml:space="preserve">5.15 collect/organize/interpret data, using stem-and-leaf plots/line graphs </w:t>
            </w:r>
          </w:p>
        </w:tc>
        <w:tc>
          <w:tcPr>
            <w:tcW w:w="0" w:type="auto"/>
            <w:tcBorders>
              <w:top w:val="single" w:sz="4" w:space="0" w:color="auto"/>
              <w:left w:val="single" w:sz="4" w:space="0" w:color="auto"/>
              <w:bottom w:val="single" w:sz="4" w:space="0" w:color="auto"/>
              <w:right w:val="single" w:sz="4" w:space="0" w:color="auto"/>
            </w:tcBorders>
            <w:vAlign w:val="center"/>
            <w:hideMark/>
          </w:tcPr>
          <w:p w:rsidR="0028078C" w:rsidRPr="0028078C" w:rsidRDefault="0028078C" w:rsidP="0028078C">
            <w:pPr>
              <w:rPr>
                <w:rFonts w:ascii="Times New Roman" w:hAnsi="Times New Roman"/>
                <w:szCs w:val="24"/>
                <w:lang w:bidi="ar-SA"/>
              </w:rPr>
            </w:pPr>
            <w:r w:rsidRPr="0028078C">
              <w:rPr>
                <w:rFonts w:ascii="Times New Roman" w:hAnsi="Times New Roman"/>
                <w:b/>
                <w:bCs/>
                <w:sz w:val="18"/>
                <w:lang w:bidi="ar-SA"/>
              </w:rPr>
              <w:t>6.14 a) construct circle graphs; b) draw conclusions/make predictions, using circle graphs; c) compare/contrast graphs</w:t>
            </w:r>
            <w:r w:rsidRPr="0028078C">
              <w:rPr>
                <w:rFonts w:ascii="Times New Roman" w:hAnsi="Times New Roman"/>
                <w:sz w:val="18"/>
                <w:szCs w:val="18"/>
                <w:lang w:bidi="ar-SA"/>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rsidR="0028078C" w:rsidRPr="0028078C" w:rsidRDefault="0028078C" w:rsidP="0028078C">
            <w:pPr>
              <w:rPr>
                <w:rFonts w:ascii="Times New Roman" w:hAnsi="Times New Roman"/>
                <w:szCs w:val="24"/>
                <w:lang w:bidi="ar-SA"/>
              </w:rPr>
            </w:pPr>
            <w:r w:rsidRPr="0028078C">
              <w:rPr>
                <w:rFonts w:ascii="Times New Roman" w:hAnsi="Times New Roman"/>
                <w:sz w:val="18"/>
                <w:szCs w:val="18"/>
                <w:lang w:bidi="ar-SA"/>
              </w:rPr>
              <w:t xml:space="preserve">7.11 a) construct/analyze histograms; b) compare/contrast </w:t>
            </w:r>
            <w:r w:rsidRPr="0028078C">
              <w:rPr>
                <w:rFonts w:ascii="Times New Roman" w:hAnsi="Times New Roman"/>
                <w:szCs w:val="24"/>
                <w:lang w:bidi="ar-SA"/>
              </w:rPr>
              <w:br/>
            </w:r>
            <w:r w:rsidRPr="0028078C">
              <w:rPr>
                <w:rFonts w:ascii="Times New Roman" w:hAnsi="Times New Roman"/>
                <w:sz w:val="18"/>
                <w:szCs w:val="18"/>
                <w:lang w:bidi="ar-SA"/>
              </w:rPr>
              <w:t xml:space="preserve">histograms </w:t>
            </w:r>
          </w:p>
        </w:tc>
        <w:tc>
          <w:tcPr>
            <w:tcW w:w="0" w:type="auto"/>
            <w:tcBorders>
              <w:top w:val="single" w:sz="4" w:space="0" w:color="auto"/>
              <w:left w:val="single" w:sz="4" w:space="0" w:color="auto"/>
              <w:bottom w:val="single" w:sz="4" w:space="0" w:color="auto"/>
              <w:right w:val="single" w:sz="4" w:space="0" w:color="auto"/>
            </w:tcBorders>
            <w:vAlign w:val="center"/>
            <w:hideMark/>
          </w:tcPr>
          <w:p w:rsidR="0028078C" w:rsidRPr="0028078C" w:rsidRDefault="0028078C" w:rsidP="0028078C">
            <w:pPr>
              <w:rPr>
                <w:rFonts w:ascii="Times New Roman" w:hAnsi="Times New Roman"/>
                <w:szCs w:val="24"/>
                <w:lang w:bidi="ar-SA"/>
              </w:rPr>
            </w:pPr>
            <w:r w:rsidRPr="0028078C">
              <w:rPr>
                <w:rFonts w:ascii="Times New Roman" w:hAnsi="Times New Roman"/>
                <w:sz w:val="18"/>
                <w:szCs w:val="18"/>
                <w:lang w:bidi="ar-SA"/>
              </w:rPr>
              <w:t xml:space="preserve">8.13 a) make comparisons/predictions/inferences, using information displayed in graphs; b) construct/analyze scatter plots </w:t>
            </w:r>
          </w:p>
        </w:tc>
      </w:tr>
      <w:tr w:rsidR="0028078C" w:rsidRPr="0028078C" w:rsidTr="0028078C">
        <w:trPr>
          <w:tblCellSpacing w:w="15" w:type="dxa"/>
        </w:trPr>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28078C" w:rsidRPr="0028078C" w:rsidRDefault="0028078C" w:rsidP="0028078C">
            <w:pPr>
              <w:rPr>
                <w:rFonts w:ascii="Times New Roman" w:hAnsi="Times New Roman"/>
                <w:szCs w:val="24"/>
                <w:lang w:bidi="ar-SA"/>
              </w:rPr>
            </w:pPr>
            <w:r w:rsidRPr="0028078C">
              <w:rPr>
                <w:rFonts w:ascii="Times New Roman" w:hAnsi="Times New Roman"/>
                <w:sz w:val="29"/>
                <w:szCs w:val="29"/>
                <w:lang w:bidi="ar-SA"/>
              </w:rPr>
              <w:t xml:space="preserve">Measures of Center </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28078C" w:rsidRPr="0028078C" w:rsidRDefault="0028078C" w:rsidP="0028078C">
            <w:pPr>
              <w:rPr>
                <w:rFonts w:ascii="Times New Roman" w:hAnsi="Times New Roman"/>
                <w:szCs w:val="24"/>
                <w:lang w:bidi="ar-SA"/>
              </w:rPr>
            </w:pPr>
            <w:r w:rsidRPr="0028078C">
              <w:rPr>
                <w:rFonts w:ascii="Times New Roman" w:hAnsi="Times New Roman"/>
                <w:sz w:val="18"/>
                <w:szCs w:val="18"/>
                <w:lang w:bidi="ar-SA"/>
              </w:rPr>
              <w:t xml:space="preserve">5.16 a) describe mean/median/mode; b) describe mean as fair share; c) find the mean/median/ mode/range; d) describe range as measure of variation </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28078C" w:rsidRPr="0028078C" w:rsidRDefault="0028078C" w:rsidP="0028078C">
            <w:pPr>
              <w:rPr>
                <w:rFonts w:ascii="Times New Roman" w:hAnsi="Times New Roman"/>
                <w:szCs w:val="24"/>
                <w:lang w:bidi="ar-SA"/>
              </w:rPr>
            </w:pPr>
            <w:r w:rsidRPr="0028078C">
              <w:rPr>
                <w:rFonts w:ascii="Times New Roman" w:hAnsi="Times New Roman"/>
                <w:b/>
                <w:bCs/>
                <w:sz w:val="18"/>
                <w:lang w:bidi="ar-SA"/>
              </w:rPr>
              <w:t>6.15 a) describe mean</w:t>
            </w:r>
            <w:r w:rsidRPr="0028078C">
              <w:rPr>
                <w:rFonts w:ascii="Times New Roman" w:hAnsi="Times New Roman"/>
                <w:szCs w:val="24"/>
                <w:lang w:bidi="ar-SA"/>
              </w:rPr>
              <w:br/>
            </w:r>
            <w:r w:rsidRPr="0028078C">
              <w:rPr>
                <w:rFonts w:ascii="Times New Roman" w:hAnsi="Times New Roman"/>
                <w:b/>
                <w:bCs/>
                <w:sz w:val="18"/>
                <w:lang w:bidi="ar-SA"/>
              </w:rPr>
              <w:t xml:space="preserve">as balance point; </w:t>
            </w:r>
            <w:r w:rsidRPr="0028078C">
              <w:rPr>
                <w:rFonts w:ascii="Times New Roman" w:hAnsi="Times New Roman"/>
                <w:szCs w:val="24"/>
                <w:lang w:bidi="ar-SA"/>
              </w:rPr>
              <w:br/>
            </w:r>
            <w:r w:rsidRPr="0028078C">
              <w:rPr>
                <w:rFonts w:ascii="Times New Roman" w:hAnsi="Times New Roman"/>
                <w:b/>
                <w:bCs/>
                <w:sz w:val="18"/>
                <w:lang w:bidi="ar-SA"/>
              </w:rPr>
              <w:t xml:space="preserve">b) decide which </w:t>
            </w:r>
            <w:r w:rsidRPr="0028078C">
              <w:rPr>
                <w:rFonts w:ascii="Times New Roman" w:hAnsi="Times New Roman"/>
                <w:szCs w:val="24"/>
                <w:lang w:bidi="ar-SA"/>
              </w:rPr>
              <w:br/>
            </w:r>
            <w:r w:rsidRPr="0028078C">
              <w:rPr>
                <w:rFonts w:ascii="Times New Roman" w:hAnsi="Times New Roman"/>
                <w:b/>
                <w:bCs/>
                <w:sz w:val="18"/>
                <w:lang w:bidi="ar-SA"/>
              </w:rPr>
              <w:t xml:space="preserve">measure of center is </w:t>
            </w:r>
            <w:r w:rsidRPr="0028078C">
              <w:rPr>
                <w:rFonts w:ascii="Times New Roman" w:hAnsi="Times New Roman"/>
                <w:szCs w:val="24"/>
                <w:lang w:bidi="ar-SA"/>
              </w:rPr>
              <w:br/>
            </w:r>
            <w:r w:rsidRPr="0028078C">
              <w:rPr>
                <w:rFonts w:ascii="Times New Roman" w:hAnsi="Times New Roman"/>
                <w:b/>
                <w:bCs/>
                <w:sz w:val="18"/>
                <w:lang w:bidi="ar-SA"/>
              </w:rPr>
              <w:t>appropriate</w:t>
            </w:r>
            <w:r w:rsidRPr="0028078C">
              <w:rPr>
                <w:rFonts w:ascii="Times New Roman" w:hAnsi="Times New Roman"/>
                <w:sz w:val="18"/>
                <w:szCs w:val="18"/>
                <w:lang w:bidi="ar-SA"/>
              </w:rPr>
              <w:t xml:space="preserve"> </w:t>
            </w:r>
          </w:p>
        </w:tc>
      </w:tr>
    </w:tbl>
    <w:p w:rsidR="0028078C" w:rsidRPr="0028078C" w:rsidRDefault="00796DF7" w:rsidP="0028078C">
      <w:pPr>
        <w:rPr>
          <w:rFonts w:ascii="Times New Roman" w:hAnsi="Times New Roman"/>
          <w:szCs w:val="24"/>
          <w:lang w:bidi="ar-SA"/>
        </w:rPr>
      </w:pPr>
      <w:r w:rsidRPr="00796DF7">
        <w:rPr>
          <w:rFonts w:ascii="Times New Roman" w:hAnsi="Times New Roman"/>
          <w:szCs w:val="24"/>
          <w:lang w:bidi="ar-SA"/>
        </w:rPr>
        <w:lastRenderedPageBreak/>
        <w:pict>
          <v:rect id="_x0000_i1025" style="width:0;height:1.5pt" o:hralign="center" o:hrstd="t" o:hr="t" fillcolor="#a0a0a0" stroked="f"/>
        </w:pict>
      </w:r>
    </w:p>
    <w:p w:rsidR="0028078C" w:rsidRPr="0028078C" w:rsidRDefault="0028078C" w:rsidP="00B303C6">
      <w:pPr>
        <w:spacing w:after="240"/>
        <w:rPr>
          <w:rFonts w:ascii="Times New Roman" w:hAnsi="Times New Roman"/>
          <w:szCs w:val="24"/>
          <w:lang w:bidi="ar-SA"/>
        </w:rPr>
      </w:pPr>
    </w:p>
    <w:p w:rsidR="0028078C" w:rsidRDefault="0028078C" w:rsidP="0028078C">
      <w:pPr>
        <w:spacing w:before="100" w:beforeAutospacing="1" w:after="100" w:afterAutospacing="1"/>
        <w:rPr>
          <w:rFonts w:ascii="Times New Roman" w:hAnsi="Times New Roman"/>
          <w:szCs w:val="24"/>
          <w:lang w:bidi="ar-SA"/>
        </w:rPr>
      </w:pPr>
      <w:r w:rsidRPr="0028078C">
        <w:rPr>
          <w:rFonts w:ascii="Times New Roman" w:hAnsi="Times New Roman"/>
          <w:szCs w:val="24"/>
          <w:lang w:bidi="ar-SA"/>
        </w:rPr>
        <w:t>PBL Instructional Unit</w:t>
      </w:r>
      <w:r w:rsidR="00B303C6">
        <w:rPr>
          <w:rFonts w:ascii="Times New Roman" w:hAnsi="Times New Roman"/>
          <w:szCs w:val="24"/>
          <w:lang w:bidi="ar-SA"/>
        </w:rPr>
        <w:t>-Graphic Organizer-Explains the process of the components of the activity</w:t>
      </w:r>
    </w:p>
    <w:p w:rsidR="0028078C" w:rsidRPr="0028078C" w:rsidRDefault="0028078C" w:rsidP="0028078C">
      <w:pPr>
        <w:spacing w:before="100" w:beforeAutospacing="1" w:after="100" w:afterAutospacing="1"/>
        <w:rPr>
          <w:rFonts w:ascii="Times New Roman" w:hAnsi="Times New Roman"/>
          <w:szCs w:val="24"/>
          <w:lang w:bidi="ar-SA"/>
        </w:rPr>
      </w:pPr>
      <w:r>
        <w:rPr>
          <w:rFonts w:ascii="Times New Roman" w:hAnsi="Times New Roman"/>
          <w:noProof/>
          <w:szCs w:val="24"/>
          <w:lang w:bidi="ar-SA"/>
        </w:rPr>
        <w:drawing>
          <wp:inline distT="0" distB="0" distL="0" distR="0">
            <wp:extent cx="6126480" cy="4383602"/>
            <wp:effectExtent l="1905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6126480" cy="4383602"/>
                    </a:xfrm>
                    <a:prstGeom prst="rect">
                      <a:avLst/>
                    </a:prstGeom>
                    <a:noFill/>
                    <a:ln w="9525">
                      <a:noFill/>
                      <a:miter lim="800000"/>
                      <a:headEnd/>
                      <a:tailEnd/>
                    </a:ln>
                  </pic:spPr>
                </pic:pic>
              </a:graphicData>
            </a:graphic>
          </wp:inline>
        </w:drawing>
      </w:r>
    </w:p>
    <w:p w:rsidR="0028078C" w:rsidRDefault="0028078C" w:rsidP="0028078C">
      <w:pPr>
        <w:rPr>
          <w:rFonts w:ascii="Times New Roman" w:hAnsi="Times New Roman"/>
          <w:b/>
          <w:bCs/>
          <w:szCs w:val="24"/>
          <w:lang w:bidi="ar-SA"/>
        </w:rPr>
      </w:pPr>
      <w:r w:rsidRPr="0028078C">
        <w:rPr>
          <w:rFonts w:ascii="Times New Roman" w:hAnsi="Times New Roman"/>
          <w:szCs w:val="24"/>
          <w:lang w:bidi="ar-SA"/>
        </w:rPr>
        <w:br/>
      </w:r>
    </w:p>
    <w:p w:rsidR="0028078C" w:rsidRPr="0028078C" w:rsidRDefault="0028078C" w:rsidP="0028078C">
      <w:pPr>
        <w:rPr>
          <w:rFonts w:ascii="Times New Roman" w:hAnsi="Times New Roman"/>
          <w:szCs w:val="24"/>
          <w:lang w:bidi="ar-SA"/>
        </w:rPr>
      </w:pPr>
      <w:r w:rsidRPr="0028078C">
        <w:rPr>
          <w:rFonts w:ascii="Times New Roman" w:hAnsi="Times New Roman"/>
          <w:b/>
          <w:bCs/>
          <w:color w:val="333333"/>
          <w:szCs w:val="24"/>
          <w:lang w:bidi="ar-SA"/>
        </w:rPr>
        <w:t>Technology Standard</w:t>
      </w:r>
    </w:p>
    <w:p w:rsidR="0028078C" w:rsidRPr="0028078C" w:rsidRDefault="0028078C" w:rsidP="0028078C">
      <w:pPr>
        <w:rPr>
          <w:rFonts w:ascii="Times New Roman" w:hAnsi="Times New Roman"/>
          <w:szCs w:val="24"/>
          <w:lang w:bidi="ar-SA"/>
        </w:rPr>
      </w:pPr>
      <w:r w:rsidRPr="0028078C">
        <w:rPr>
          <w:rFonts w:ascii="Times New Roman" w:hAnsi="Times New Roman"/>
          <w:i/>
          <w:iCs/>
          <w:color w:val="333333"/>
          <w:szCs w:val="24"/>
          <w:u w:val="single"/>
          <w:lang w:bidi="ar-SA"/>
        </w:rPr>
        <w:t>Research and Information Fluency</w:t>
      </w:r>
      <w:r w:rsidRPr="0028078C">
        <w:rPr>
          <w:rFonts w:ascii="Times New Roman" w:hAnsi="Times New Roman"/>
          <w:color w:val="333333"/>
          <w:szCs w:val="24"/>
          <w:lang w:bidi="ar-SA"/>
        </w:rPr>
        <w:t xml:space="preserve"> -Students apply digital tools to gather, evaluate, and use information. Students: a. plan strategies to guide inquiry. b. locate, organize, analyze, evaluate, synthesize, and ethically use information from a variety of sources and media. c. evaluate and select information sources and digital tools based on the appropriateness to specific tasks. d. process data and report results. </w:t>
      </w:r>
      <w:r w:rsidRPr="0028078C">
        <w:rPr>
          <w:rFonts w:ascii="Times New Roman" w:hAnsi="Times New Roman"/>
          <w:szCs w:val="24"/>
          <w:lang w:bidi="ar-SA"/>
        </w:rPr>
        <w:br/>
      </w:r>
      <w:r w:rsidRPr="0028078C">
        <w:rPr>
          <w:rFonts w:ascii="Times New Roman" w:hAnsi="Times New Roman"/>
          <w:i/>
          <w:iCs/>
          <w:color w:val="333333"/>
          <w:szCs w:val="24"/>
          <w:u w:val="single"/>
          <w:lang w:bidi="ar-SA"/>
        </w:rPr>
        <w:t>Critical Thinking, Problem Solving, and Decision Making</w:t>
      </w:r>
      <w:r w:rsidRPr="0028078C">
        <w:rPr>
          <w:rFonts w:ascii="Times New Roman" w:hAnsi="Times New Roman"/>
          <w:color w:val="333333"/>
          <w:szCs w:val="24"/>
          <w:lang w:bidi="ar-SA"/>
        </w:rPr>
        <w:t xml:space="preserve"> -Students use critical thinking skills to plan and conduct research, manage projects, solve problems, and make informed decisions using appropriate digital tools and resources. Students: a. identifies and defines authentic problems and significant questions for investigation. b. plan and manage activities to develop a solution or complete a project. c. collect and analyze data to identify solutions and/or make informed decisions. d. use multiple processes and diverse perspectives to explore alternative solutions. </w:t>
      </w:r>
    </w:p>
    <w:p w:rsidR="0028078C" w:rsidRPr="0028078C" w:rsidRDefault="0028078C" w:rsidP="0028078C">
      <w:pPr>
        <w:numPr>
          <w:ilvl w:val="0"/>
          <w:numId w:val="44"/>
        </w:numPr>
        <w:spacing w:before="100" w:beforeAutospacing="1" w:after="100" w:afterAutospacing="1"/>
        <w:rPr>
          <w:rFonts w:ascii="Times New Roman" w:hAnsi="Times New Roman"/>
          <w:szCs w:val="24"/>
          <w:lang w:bidi="ar-SA"/>
        </w:rPr>
      </w:pPr>
      <w:r w:rsidRPr="0028078C">
        <w:rPr>
          <w:rFonts w:ascii="Times New Roman" w:hAnsi="Times New Roman"/>
          <w:b/>
          <w:bCs/>
          <w:color w:val="333333"/>
          <w:szCs w:val="24"/>
          <w:lang w:bidi="ar-SA"/>
        </w:rPr>
        <w:t>Content Standard:</w:t>
      </w:r>
      <w:r w:rsidRPr="0028078C">
        <w:rPr>
          <w:rFonts w:ascii="Times New Roman" w:hAnsi="Times New Roman"/>
          <w:color w:val="333333"/>
          <w:szCs w:val="24"/>
          <w:lang w:bidi="ar-SA"/>
        </w:rPr>
        <w:t xml:space="preserve"> Virginia SOL 6.15 the student will be able to: a). describe mean as balance point; and b) decide which measure of center is appropriate for a given purpose.</w:t>
      </w:r>
    </w:p>
    <w:p w:rsidR="0028078C" w:rsidRPr="0028078C" w:rsidRDefault="0028078C" w:rsidP="0028078C">
      <w:pPr>
        <w:numPr>
          <w:ilvl w:val="0"/>
          <w:numId w:val="44"/>
        </w:numPr>
        <w:spacing w:before="100" w:beforeAutospacing="1" w:after="100" w:afterAutospacing="1"/>
        <w:rPr>
          <w:rFonts w:ascii="Times New Roman" w:hAnsi="Times New Roman"/>
          <w:szCs w:val="24"/>
          <w:lang w:bidi="ar-SA"/>
        </w:rPr>
      </w:pPr>
      <w:r w:rsidRPr="0028078C">
        <w:rPr>
          <w:rFonts w:ascii="Times New Roman" w:hAnsi="Times New Roman"/>
          <w:color w:val="333333"/>
          <w:szCs w:val="24"/>
          <w:lang w:bidi="ar-SA"/>
        </w:rPr>
        <w:t xml:space="preserve">SOL 6.14 The student, given a problem situation, will a) construct circle graphs; b) draw conclusions and make predictions, using circle graphs; and c) compare and contrast graphs that present information from the same data set. </w:t>
      </w:r>
    </w:p>
    <w:p w:rsidR="0028078C" w:rsidRPr="0028078C" w:rsidRDefault="0028078C" w:rsidP="0028078C">
      <w:pPr>
        <w:numPr>
          <w:ilvl w:val="0"/>
          <w:numId w:val="44"/>
        </w:numPr>
        <w:spacing w:before="100" w:beforeAutospacing="1" w:after="100" w:afterAutospacing="1"/>
        <w:rPr>
          <w:rFonts w:ascii="Times New Roman" w:hAnsi="Times New Roman"/>
          <w:szCs w:val="24"/>
          <w:lang w:bidi="ar-SA"/>
        </w:rPr>
      </w:pPr>
      <w:r w:rsidRPr="0028078C">
        <w:rPr>
          <w:rFonts w:ascii="Times New Roman" w:hAnsi="Times New Roman"/>
          <w:b/>
          <w:bCs/>
          <w:color w:val="333333"/>
          <w:szCs w:val="24"/>
          <w:lang w:bidi="ar-SA"/>
        </w:rPr>
        <w:t>Prerequisite Skills:</w:t>
      </w:r>
      <w:r w:rsidRPr="0028078C">
        <w:rPr>
          <w:rFonts w:ascii="Times New Roman" w:hAnsi="Times New Roman"/>
          <w:color w:val="333333"/>
          <w:szCs w:val="24"/>
          <w:lang w:bidi="ar-SA"/>
        </w:rPr>
        <w:t xml:space="preserve"> Virginia </w:t>
      </w:r>
      <w:r w:rsidRPr="0028078C">
        <w:rPr>
          <w:rFonts w:ascii="Times New Roman" w:hAnsi="Times New Roman"/>
          <w:szCs w:val="24"/>
          <w:lang w:bidi="ar-SA"/>
        </w:rPr>
        <w:t xml:space="preserve">5.15 collect/organize/interpret data, using stem-and-leaf plots/line graphs and </w:t>
      </w:r>
      <w:r w:rsidRPr="0028078C">
        <w:rPr>
          <w:rFonts w:ascii="Times New Roman" w:hAnsi="Times New Roman"/>
          <w:color w:val="333333"/>
          <w:szCs w:val="24"/>
          <w:lang w:bidi="ar-SA"/>
        </w:rPr>
        <w:t xml:space="preserve">5.16 a) describe mean/median/mode; b) describe mean as fair share; c) find the mean/median/ mode/range; d) describe range as measure of variation. </w:t>
      </w:r>
    </w:p>
    <w:p w:rsidR="0028078C" w:rsidRPr="0028078C" w:rsidRDefault="0028078C" w:rsidP="0028078C">
      <w:pPr>
        <w:numPr>
          <w:ilvl w:val="0"/>
          <w:numId w:val="44"/>
        </w:numPr>
        <w:spacing w:before="100" w:beforeAutospacing="1" w:after="100" w:afterAutospacing="1"/>
        <w:rPr>
          <w:rFonts w:ascii="Times New Roman" w:hAnsi="Times New Roman"/>
          <w:szCs w:val="24"/>
          <w:lang w:bidi="ar-SA"/>
        </w:rPr>
      </w:pPr>
      <w:r w:rsidRPr="0028078C">
        <w:rPr>
          <w:rFonts w:ascii="Times New Roman" w:hAnsi="Times New Roman"/>
          <w:b/>
          <w:bCs/>
          <w:color w:val="333333"/>
          <w:szCs w:val="24"/>
          <w:lang w:bidi="ar-SA"/>
        </w:rPr>
        <w:t>Objectives, Outcomes, or Framing Question:</w:t>
      </w:r>
      <w:r w:rsidRPr="0028078C">
        <w:rPr>
          <w:rFonts w:ascii="Times New Roman" w:hAnsi="Times New Roman"/>
          <w:color w:val="333333"/>
          <w:szCs w:val="24"/>
          <w:lang w:bidi="ar-SA"/>
        </w:rPr>
        <w:t xml:space="preserve"> Explain how to decide when mean is the best measure of center to describe a data set.</w:t>
      </w:r>
    </w:p>
    <w:p w:rsidR="0028078C" w:rsidRPr="0028078C" w:rsidRDefault="0028078C" w:rsidP="0028078C">
      <w:pPr>
        <w:numPr>
          <w:ilvl w:val="1"/>
          <w:numId w:val="44"/>
        </w:numPr>
        <w:spacing w:before="100" w:beforeAutospacing="1" w:after="100" w:afterAutospacing="1"/>
        <w:rPr>
          <w:rFonts w:ascii="Times New Roman" w:hAnsi="Times New Roman"/>
          <w:szCs w:val="24"/>
          <w:lang w:bidi="ar-SA"/>
        </w:rPr>
      </w:pPr>
      <w:r w:rsidRPr="0028078C">
        <w:rPr>
          <w:rFonts w:ascii="Times New Roman" w:hAnsi="Times New Roman"/>
          <w:color w:val="333333"/>
          <w:szCs w:val="24"/>
          <w:lang w:bidi="ar-SA"/>
        </w:rPr>
        <w:t>Explain how to decide when mode is the best measure of center to describe a data set.</w:t>
      </w:r>
    </w:p>
    <w:p w:rsidR="0028078C" w:rsidRPr="00B303C6" w:rsidRDefault="0028078C" w:rsidP="00B303C6">
      <w:pPr>
        <w:numPr>
          <w:ilvl w:val="1"/>
          <w:numId w:val="44"/>
        </w:numPr>
        <w:spacing w:before="100" w:beforeAutospacing="1" w:after="100" w:afterAutospacing="1"/>
        <w:rPr>
          <w:rFonts w:ascii="Times New Roman" w:hAnsi="Times New Roman"/>
          <w:szCs w:val="24"/>
          <w:lang w:bidi="ar-SA"/>
        </w:rPr>
      </w:pPr>
      <w:r w:rsidRPr="0028078C">
        <w:rPr>
          <w:rFonts w:ascii="Times New Roman" w:hAnsi="Times New Roman"/>
          <w:color w:val="333333"/>
          <w:szCs w:val="24"/>
          <w:lang w:bidi="ar-SA"/>
        </w:rPr>
        <w:t>Explain how to decide when median is the best measure of center to describe a data set.</w:t>
      </w:r>
    </w:p>
    <w:p w:rsidR="006F6B7E" w:rsidRPr="000E449F" w:rsidRDefault="00FA3B8C" w:rsidP="00FA3B8C">
      <w:pPr>
        <w:pStyle w:val="Heading1"/>
      </w:pPr>
      <w:r w:rsidRPr="000E449F">
        <w:t>Student/Teacher Actions (what students and teachers should be doing to facilitate learning)</w:t>
      </w:r>
    </w:p>
    <w:p w:rsidR="00BD6FF5" w:rsidRDefault="006F6B7E" w:rsidP="00200131">
      <w:r w:rsidRPr="000E449F">
        <w:t>Prior to the lesson,</w:t>
      </w:r>
      <w:r w:rsidR="00BE5DA8" w:rsidRPr="000E449F">
        <w:t xml:space="preserve"> </w:t>
      </w:r>
      <w:r w:rsidR="00200131">
        <w:t>create</w:t>
      </w:r>
      <w:r w:rsidR="00BE5DA8" w:rsidRPr="000E449F">
        <w:t xml:space="preserve"> a large number line</w:t>
      </w:r>
      <w:r w:rsidR="00200131">
        <w:t xml:space="preserve"> on which students may</w:t>
      </w:r>
      <w:r w:rsidR="00E12A59">
        <w:t xml:space="preserve"> affix</w:t>
      </w:r>
      <w:r w:rsidR="00200131">
        <w:t xml:space="preserve"> markers. The number line should start at </w:t>
      </w:r>
      <w:r w:rsidRPr="000E449F">
        <w:t>0</w:t>
      </w:r>
      <w:r w:rsidR="00BE5DA8" w:rsidRPr="000E449F">
        <w:t xml:space="preserve"> and extend through at least 20.</w:t>
      </w:r>
    </w:p>
    <w:p w:rsidR="006F6B7E" w:rsidRPr="000E449F" w:rsidRDefault="00B303C6" w:rsidP="006C7A8A">
      <w:pPr>
        <w:pStyle w:val="NumberedPara"/>
        <w:numPr>
          <w:ilvl w:val="0"/>
          <w:numId w:val="32"/>
        </w:numPr>
      </w:pPr>
      <w:r>
        <w:t>Teacher begins lesson by asking the students to write a journal on how and why collecting data i</w:t>
      </w:r>
      <w:r w:rsidR="00A90846">
        <w:t xml:space="preserve">mportant.  </w:t>
      </w:r>
    </w:p>
    <w:p w:rsidR="00A90846" w:rsidRDefault="00A90846" w:rsidP="00A90846">
      <w:pPr>
        <w:pStyle w:val="NumberedPara"/>
      </w:pPr>
      <w:r>
        <w:t xml:space="preserve">Teacher asks the students to share what they wrote in their journal. </w:t>
      </w:r>
    </w:p>
    <w:p w:rsidR="00A90846" w:rsidRPr="00A90846" w:rsidRDefault="00A90846" w:rsidP="00A90846"/>
    <w:p w:rsidR="006F6B7E" w:rsidRPr="000E449F" w:rsidRDefault="00A90846" w:rsidP="00BE5DA8">
      <w:pPr>
        <w:pStyle w:val="NumberedPara"/>
      </w:pPr>
      <w:r>
        <w:t xml:space="preserve">The teacher asks the students to define the following vocabulary words in their own words. </w:t>
      </w:r>
    </w:p>
    <w:p w:rsidR="006F6B7E" w:rsidRDefault="00A90846" w:rsidP="00A90846">
      <w:pPr>
        <w:pStyle w:val="ListParagraph"/>
        <w:numPr>
          <w:ilvl w:val="0"/>
          <w:numId w:val="45"/>
        </w:numPr>
      </w:pPr>
      <w:r>
        <w:t xml:space="preserve">Mean </w:t>
      </w:r>
    </w:p>
    <w:p w:rsidR="00A90846" w:rsidRDefault="00A90846" w:rsidP="00A90846">
      <w:pPr>
        <w:pStyle w:val="ListParagraph"/>
        <w:numPr>
          <w:ilvl w:val="0"/>
          <w:numId w:val="45"/>
        </w:numPr>
      </w:pPr>
      <w:r>
        <w:t>Median</w:t>
      </w:r>
    </w:p>
    <w:p w:rsidR="00A90846" w:rsidRDefault="00A90846" w:rsidP="00A90846">
      <w:pPr>
        <w:pStyle w:val="ListParagraph"/>
        <w:numPr>
          <w:ilvl w:val="0"/>
          <w:numId w:val="45"/>
        </w:numPr>
      </w:pPr>
      <w:r>
        <w:t>Mode</w:t>
      </w:r>
    </w:p>
    <w:p w:rsidR="00A90846" w:rsidRPr="000E449F" w:rsidRDefault="00A90846" w:rsidP="00A90846">
      <w:pPr>
        <w:pStyle w:val="ListParagraph"/>
        <w:numPr>
          <w:ilvl w:val="0"/>
          <w:numId w:val="45"/>
        </w:numPr>
      </w:pPr>
      <w:r>
        <w:t>Range</w:t>
      </w:r>
    </w:p>
    <w:p w:rsidR="000F4854" w:rsidRPr="000F4854" w:rsidRDefault="00882AE5" w:rsidP="000F4854">
      <w:pPr>
        <w:pStyle w:val="NumberedPara"/>
      </w:pPr>
      <w:r>
        <w:t>After the teacher goes over the vocabulary words with the students, the teachers shows the students a quick video about statisticians via brainpop.com (</w:t>
      </w:r>
      <w:hyperlink r:id="rId13" w:history="1">
        <w:r w:rsidRPr="00451270">
          <w:rPr>
            <w:rStyle w:val="Hyperlink"/>
          </w:rPr>
          <w:t>http://www.brainpop.com/science/scientificinquiry/statistics/preview.weml</w:t>
        </w:r>
      </w:hyperlink>
      <w:r>
        <w:t xml:space="preserve">) teachers must have an account-but can obtain a free trial by visiting </w:t>
      </w:r>
      <w:hyperlink r:id="rId14" w:history="1">
        <w:r w:rsidRPr="00451270">
          <w:rPr>
            <w:rStyle w:val="Hyperlink"/>
          </w:rPr>
          <w:t>www.brianpop.com-</w:t>
        </w:r>
      </w:hyperlink>
      <w:r>
        <w:t xml:space="preserve"> if teachers cannot get an account on brainpop.com they call use visit </w:t>
      </w:r>
      <w:r w:rsidR="000F4854">
        <w:t xml:space="preserve">a website that provides a detail job description of a statistician </w:t>
      </w:r>
      <w:hyperlink r:id="rId15" w:anchor="tab-1" w:history="1">
        <w:r w:rsidR="000F4854" w:rsidRPr="00451270">
          <w:rPr>
            <w:rStyle w:val="Hyperlink"/>
          </w:rPr>
          <w:t>http://www.bls.gov/ooh/math/statisticians.htm#tab-1</w:t>
        </w:r>
      </w:hyperlink>
    </w:p>
    <w:p w:rsidR="006F6B7E" w:rsidRPr="000F4854" w:rsidRDefault="000F4854" w:rsidP="00BE5DA8">
      <w:pPr>
        <w:pStyle w:val="NumberedPara"/>
        <w:rPr>
          <w:rFonts w:asciiTheme="minorHAnsi" w:hAnsiTheme="minorHAnsi"/>
        </w:rPr>
      </w:pPr>
      <w:r w:rsidRPr="000F4854">
        <w:rPr>
          <w:rFonts w:asciiTheme="minorHAnsi" w:hAnsiTheme="minorHAnsi"/>
        </w:rPr>
        <w:t xml:space="preserve">The teacher explains to the students they will use statistics to solve a real world problem as a team of three to four students.  The details are below: </w:t>
      </w:r>
    </w:p>
    <w:p w:rsidR="000F4854" w:rsidRPr="000F4854" w:rsidRDefault="000F4854" w:rsidP="000F4854">
      <w:pPr>
        <w:rPr>
          <w:rFonts w:asciiTheme="minorHAnsi" w:hAnsiTheme="minorHAnsi"/>
          <w:szCs w:val="24"/>
          <w:lang w:bidi="ar-SA"/>
        </w:rPr>
      </w:pPr>
      <w:r w:rsidRPr="000F4854">
        <w:rPr>
          <w:rFonts w:asciiTheme="minorHAnsi" w:hAnsiTheme="minorHAnsi"/>
        </w:rPr>
        <w:tab/>
      </w:r>
      <w:r w:rsidRPr="000F4854">
        <w:rPr>
          <w:rFonts w:asciiTheme="minorHAnsi" w:hAnsiTheme="minorHAnsi"/>
          <w:b/>
          <w:szCs w:val="24"/>
          <w:u w:val="single"/>
          <w:lang w:bidi="ar-SA"/>
        </w:rPr>
        <w:t xml:space="preserve">Problem Selection: </w:t>
      </w:r>
      <w:r w:rsidRPr="000F4854">
        <w:rPr>
          <w:rFonts w:asciiTheme="minorHAnsi" w:hAnsiTheme="minorHAnsi"/>
          <w:szCs w:val="24"/>
          <w:lang w:bidi="ar-SA"/>
        </w:rPr>
        <w:t xml:space="preserve">Fairfield Middle School is considering opening a snack store to run </w:t>
      </w:r>
      <w:r w:rsidRPr="000F4854">
        <w:rPr>
          <w:rFonts w:asciiTheme="minorHAnsi" w:hAnsiTheme="minorHAnsi"/>
          <w:szCs w:val="24"/>
          <w:lang w:bidi="ar-SA"/>
        </w:rPr>
        <w:tab/>
        <w:t xml:space="preserve">before and after school. The school needs help to determine the type of soft drinks, </w:t>
      </w:r>
      <w:r w:rsidRPr="000F4854">
        <w:rPr>
          <w:rFonts w:asciiTheme="minorHAnsi" w:hAnsiTheme="minorHAnsi"/>
          <w:szCs w:val="24"/>
          <w:lang w:bidi="ar-SA"/>
        </w:rPr>
        <w:tab/>
        <w:t xml:space="preserve">chips, candy, and cookies to sale to the students and staff. Using data analysis each </w:t>
      </w:r>
      <w:r w:rsidRPr="000F4854">
        <w:rPr>
          <w:rFonts w:asciiTheme="minorHAnsi" w:hAnsiTheme="minorHAnsi"/>
          <w:szCs w:val="24"/>
          <w:lang w:bidi="ar-SA"/>
        </w:rPr>
        <w:tab/>
        <w:t xml:space="preserve">group will be responsible for selecting the top two items to sale for each category. </w:t>
      </w:r>
    </w:p>
    <w:p w:rsidR="000F4854" w:rsidRPr="000F4854" w:rsidRDefault="000F4854" w:rsidP="000F4854">
      <w:pPr>
        <w:tabs>
          <w:tab w:val="left" w:pos="2700"/>
        </w:tabs>
        <w:rPr>
          <w:rFonts w:asciiTheme="minorHAnsi" w:hAnsiTheme="minorHAnsi"/>
          <w:szCs w:val="24"/>
          <w:lang w:bidi="ar-SA"/>
        </w:rPr>
      </w:pPr>
      <w:r w:rsidRPr="000F4854">
        <w:rPr>
          <w:rFonts w:asciiTheme="minorHAnsi" w:hAnsiTheme="minorHAnsi"/>
          <w:szCs w:val="24"/>
          <w:lang w:bidi="ar-SA"/>
        </w:rPr>
        <w:tab/>
      </w:r>
    </w:p>
    <w:tbl>
      <w:tblPr>
        <w:tblW w:w="0" w:type="auto"/>
        <w:tblCellSpacing w:w="15" w:type="dxa"/>
        <w:tblInd w:w="10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750"/>
        <w:gridCol w:w="2406"/>
        <w:gridCol w:w="1346"/>
        <w:gridCol w:w="1996"/>
      </w:tblGrid>
      <w:tr w:rsidR="000F4854" w:rsidRPr="000F4854" w:rsidTr="000F4854">
        <w:trPr>
          <w:tblCellSpacing w:w="15" w:type="dxa"/>
        </w:trPr>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 xml:space="preserve">Group A: Soft Drinks </w:t>
            </w:r>
          </w:p>
        </w:tc>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 xml:space="preserve">Group B: Chips </w:t>
            </w:r>
          </w:p>
        </w:tc>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 xml:space="preserve">Group C: Candy </w:t>
            </w:r>
          </w:p>
        </w:tc>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 xml:space="preserve">Group D: Cookies </w:t>
            </w:r>
          </w:p>
        </w:tc>
      </w:tr>
      <w:tr w:rsidR="000F4854" w:rsidRPr="000F4854" w:rsidTr="000F4854">
        <w:trPr>
          <w:tblCellSpacing w:w="15" w:type="dxa"/>
        </w:trPr>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 xml:space="preserve">Cola </w:t>
            </w:r>
          </w:p>
        </w:tc>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Potato Chips (Plain)</w:t>
            </w:r>
          </w:p>
        </w:tc>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 xml:space="preserve">M&amp;Ms </w:t>
            </w:r>
          </w:p>
        </w:tc>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 xml:space="preserve">Oatmeal Cookies </w:t>
            </w:r>
          </w:p>
        </w:tc>
      </w:tr>
      <w:tr w:rsidR="000F4854" w:rsidRPr="000F4854" w:rsidTr="000F4854">
        <w:trPr>
          <w:tblCellSpacing w:w="15" w:type="dxa"/>
        </w:trPr>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 xml:space="preserve">Lime </w:t>
            </w:r>
          </w:p>
        </w:tc>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BBQ chips</w:t>
            </w:r>
          </w:p>
        </w:tc>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 xml:space="preserve">Starburst </w:t>
            </w:r>
          </w:p>
        </w:tc>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 xml:space="preserve">Chocolate Chip Cookies </w:t>
            </w:r>
          </w:p>
        </w:tc>
      </w:tr>
      <w:tr w:rsidR="000F4854" w:rsidRPr="000F4854" w:rsidTr="000F4854">
        <w:trPr>
          <w:tblCellSpacing w:w="15" w:type="dxa"/>
        </w:trPr>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 xml:space="preserve">Grape </w:t>
            </w:r>
          </w:p>
        </w:tc>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Sour Cream and Onion Chips</w:t>
            </w:r>
          </w:p>
        </w:tc>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 xml:space="preserve">Skittles </w:t>
            </w:r>
          </w:p>
        </w:tc>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 xml:space="preserve">Peanut Butter Cookies </w:t>
            </w:r>
          </w:p>
        </w:tc>
      </w:tr>
      <w:tr w:rsidR="000F4854" w:rsidRPr="000F4854" w:rsidTr="000F4854">
        <w:trPr>
          <w:tblCellSpacing w:w="15" w:type="dxa"/>
        </w:trPr>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 xml:space="preserve">Orange </w:t>
            </w:r>
          </w:p>
        </w:tc>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 xml:space="preserve">Salt and Vinegar Chips </w:t>
            </w:r>
          </w:p>
        </w:tc>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 xml:space="preserve">Fruit chewable </w:t>
            </w:r>
          </w:p>
        </w:tc>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 xml:space="preserve">Sugar Cookies </w:t>
            </w:r>
          </w:p>
        </w:tc>
      </w:tr>
      <w:tr w:rsidR="000F4854" w:rsidRPr="000F4854" w:rsidTr="000F4854">
        <w:trPr>
          <w:tblCellSpacing w:w="15" w:type="dxa"/>
        </w:trPr>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 xml:space="preserve">Fruit Punch </w:t>
            </w:r>
          </w:p>
        </w:tc>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 xml:space="preserve">Doritos </w:t>
            </w:r>
          </w:p>
        </w:tc>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 xml:space="preserve">Jolly Ranchers </w:t>
            </w:r>
          </w:p>
        </w:tc>
        <w:tc>
          <w:tcPr>
            <w:tcW w:w="0" w:type="auto"/>
            <w:vAlign w:val="center"/>
            <w:hideMark/>
          </w:tcPr>
          <w:p w:rsidR="000F4854" w:rsidRPr="000F4854" w:rsidRDefault="000F4854" w:rsidP="000F4854">
            <w:pPr>
              <w:rPr>
                <w:rFonts w:asciiTheme="minorHAnsi" w:hAnsiTheme="minorHAnsi"/>
                <w:szCs w:val="24"/>
                <w:lang w:bidi="ar-SA"/>
              </w:rPr>
            </w:pPr>
            <w:r w:rsidRPr="000F4854">
              <w:rPr>
                <w:rFonts w:asciiTheme="minorHAnsi" w:hAnsiTheme="minorHAnsi"/>
                <w:sz w:val="20"/>
                <w:szCs w:val="20"/>
                <w:lang w:bidi="ar-SA"/>
              </w:rPr>
              <w:t xml:space="preserve">Macadamia Cookies </w:t>
            </w:r>
          </w:p>
        </w:tc>
      </w:tr>
    </w:tbl>
    <w:p w:rsidR="00762335" w:rsidRDefault="00762335" w:rsidP="00762335">
      <w:pPr>
        <w:pStyle w:val="NumberedPara"/>
        <w:numPr>
          <w:ilvl w:val="0"/>
          <w:numId w:val="0"/>
        </w:numPr>
        <w:ind w:left="720"/>
      </w:pPr>
    </w:p>
    <w:p w:rsidR="006F6B7E" w:rsidRDefault="00762335" w:rsidP="00BE5DA8">
      <w:pPr>
        <w:pStyle w:val="NumberedPara"/>
      </w:pPr>
      <w:r>
        <w:t xml:space="preserve">The teacher informs the student of their group.  Groups we selected by the teacher and vary in the level of skills for each team.  Each group consists of two higher level performing students, 1 lower level student and on middle performing students.  </w:t>
      </w:r>
    </w:p>
    <w:p w:rsidR="00B97326" w:rsidRDefault="00B97326" w:rsidP="00B97326">
      <w:pPr>
        <w:rPr>
          <w:b/>
        </w:rPr>
      </w:pPr>
      <w:r w:rsidRPr="00B97326">
        <w:rPr>
          <w:b/>
        </w:rPr>
        <w:t xml:space="preserve">Homework </w:t>
      </w:r>
    </w:p>
    <w:p w:rsidR="00B97326" w:rsidRDefault="00B97326" w:rsidP="00B97326">
      <w:r>
        <w:t xml:space="preserve">Each student should collect data by asking 20 students and faculty member which item they would like from their group’s category to be sold at the school store.  The students may used Google survey, Text Messages, or paper and pencil to conduct their survey.  This homework must be completed before lesson c.  </w:t>
      </w:r>
    </w:p>
    <w:p w:rsidR="00B97326" w:rsidRPr="00B97326" w:rsidRDefault="00B97326" w:rsidP="00B97326">
      <w:pPr>
        <w:rPr>
          <w:b/>
        </w:rPr>
      </w:pPr>
    </w:p>
    <w:p w:rsidR="0042451A" w:rsidRPr="000E449F" w:rsidRDefault="0042451A" w:rsidP="00077154">
      <w:pPr>
        <w:pStyle w:val="Heading1"/>
      </w:pPr>
      <w:r w:rsidRPr="000E449F">
        <w:t>Assessment</w:t>
      </w:r>
    </w:p>
    <w:p w:rsidR="006F6B7E" w:rsidRPr="000E449F" w:rsidRDefault="00F77BD2" w:rsidP="00287996">
      <w:pPr>
        <w:pStyle w:val="Bullet1Bold"/>
      </w:pPr>
      <w:r w:rsidRPr="000E449F">
        <w:t>Questions</w:t>
      </w:r>
    </w:p>
    <w:p w:rsidR="007B42D3" w:rsidRDefault="00DA13D1" w:rsidP="00DA13D1">
      <w:pPr>
        <w:pStyle w:val="Bullet2"/>
      </w:pPr>
      <w:r>
        <w:t xml:space="preserve">Explain how you could collect and record data.  </w:t>
      </w:r>
    </w:p>
    <w:p w:rsidR="00DA13D1" w:rsidRPr="000E449F" w:rsidRDefault="00DA13D1" w:rsidP="00DA13D1">
      <w:pPr>
        <w:pStyle w:val="Bullet2"/>
      </w:pPr>
      <w:r>
        <w:t xml:space="preserve">When your team collects their data should they only select one grade level? Explain. </w:t>
      </w:r>
    </w:p>
    <w:p w:rsidR="0042451A" w:rsidRPr="000E449F" w:rsidRDefault="0042451A" w:rsidP="0042451A">
      <w:pPr>
        <w:pStyle w:val="Heading1"/>
      </w:pPr>
      <w:r w:rsidRPr="000E449F">
        <w:t>Extensions and Connections (for all students)</w:t>
      </w:r>
    </w:p>
    <w:p w:rsidR="006F6B7E" w:rsidRPr="000E449F" w:rsidRDefault="00C41313" w:rsidP="00287996">
      <w:pPr>
        <w:pStyle w:val="Bullet1"/>
      </w:pPr>
      <w:r>
        <w:t xml:space="preserve">Have </w:t>
      </w:r>
      <w:r w:rsidR="006F6B7E" w:rsidRPr="000E449F">
        <w:t xml:space="preserve">students </w:t>
      </w:r>
      <w:r>
        <w:t>also</w:t>
      </w:r>
      <w:r w:rsidR="006F6B7E" w:rsidRPr="000E449F">
        <w:t xml:space="preserve"> find the median</w:t>
      </w:r>
      <w:r w:rsidR="0011160E">
        <w:t xml:space="preserve"> and mode</w:t>
      </w:r>
      <w:r>
        <w:t xml:space="preserve"> for this data set</w:t>
      </w:r>
      <w:r w:rsidR="006F6B7E" w:rsidRPr="000E449F">
        <w:t>.</w:t>
      </w:r>
      <w:r w:rsidR="0042451A" w:rsidRPr="000E449F">
        <w:t xml:space="preserve"> </w:t>
      </w:r>
      <w:r w:rsidR="006F6B7E" w:rsidRPr="000E449F">
        <w:t xml:space="preserve">Based on the values, </w:t>
      </w:r>
      <w:r>
        <w:t xml:space="preserve">have them </w:t>
      </w:r>
      <w:r w:rsidR="006F6B7E" w:rsidRPr="000E449F">
        <w:t>determine which value depicts the best measure of ce</w:t>
      </w:r>
      <w:r>
        <w:t>nter for this specific data set and explain why</w:t>
      </w:r>
      <w:r w:rsidR="006F6B7E" w:rsidRPr="000E449F">
        <w:t>.</w:t>
      </w:r>
    </w:p>
    <w:p w:rsidR="0042451A" w:rsidRPr="000E449F" w:rsidRDefault="0042451A" w:rsidP="0042451A">
      <w:pPr>
        <w:pStyle w:val="Heading1"/>
      </w:pPr>
      <w:r w:rsidRPr="000E449F">
        <w:t>Strategies for Differentiation</w:t>
      </w:r>
    </w:p>
    <w:p w:rsidR="006F6B7E" w:rsidRPr="000E449F" w:rsidRDefault="00C41313" w:rsidP="00287996">
      <w:pPr>
        <w:pStyle w:val="Bullet1"/>
      </w:pPr>
      <w:r>
        <w:t>Show students</w:t>
      </w:r>
      <w:r w:rsidR="006F6B7E" w:rsidRPr="000E449F">
        <w:t xml:space="preserve"> the actual calculatio</w:t>
      </w:r>
      <w:r>
        <w:t xml:space="preserve">n associated with deriving the </w:t>
      </w:r>
      <w:r w:rsidR="006F6B7E" w:rsidRPr="000E449F">
        <w:t>balance point</w:t>
      </w:r>
      <w:r>
        <w:t xml:space="preserve"> or mean</w:t>
      </w:r>
      <w:r w:rsidR="006F6B7E" w:rsidRPr="000E449F">
        <w:t xml:space="preserve"> prior to </w:t>
      </w:r>
      <w:r w:rsidR="00393A8D">
        <w:t>use of the</w:t>
      </w:r>
      <w:r w:rsidR="006F6B7E" w:rsidRPr="000E449F">
        <w:t xml:space="preserve"> number line.</w:t>
      </w:r>
    </w:p>
    <w:p w:rsidR="009E020A" w:rsidRDefault="00C41313" w:rsidP="009E020A">
      <w:pPr>
        <w:pStyle w:val="Bullet1"/>
      </w:pPr>
      <w:r>
        <w:t>P</w:t>
      </w:r>
      <w:r w:rsidRPr="000E449F">
        <w:t>rior to building up</w:t>
      </w:r>
      <w:r>
        <w:t xml:space="preserve"> the concept of mean as the </w:t>
      </w:r>
      <w:r w:rsidRPr="000E449F">
        <w:t>balance point</w:t>
      </w:r>
      <w:r>
        <w:t xml:space="preserve">, show </w:t>
      </w:r>
      <w:r w:rsidR="006F6B7E" w:rsidRPr="000E449F">
        <w:t>an example</w:t>
      </w:r>
      <w:r w:rsidR="00795C74">
        <w:t>, including manipulatives,</w:t>
      </w:r>
      <w:r w:rsidR="006F6B7E" w:rsidRPr="000E449F">
        <w:t xml:space="preserve"> </w:t>
      </w:r>
      <w:r w:rsidR="009E020A">
        <w:t>of mean as fair share.</w:t>
      </w:r>
    </w:p>
    <w:p w:rsidR="00820E82" w:rsidRDefault="00820E82" w:rsidP="009E020A">
      <w:pPr>
        <w:pStyle w:val="Bullet1"/>
        <w:numPr>
          <w:ilvl w:val="0"/>
          <w:numId w:val="0"/>
        </w:numPr>
        <w:ind w:left="720" w:hanging="360"/>
      </w:pPr>
    </w:p>
    <w:p w:rsidR="009E020A" w:rsidRDefault="009E020A" w:rsidP="009E020A">
      <w:pPr>
        <w:pStyle w:val="Bullet1"/>
        <w:numPr>
          <w:ilvl w:val="0"/>
          <w:numId w:val="0"/>
        </w:numPr>
        <w:ind w:left="720" w:hanging="360"/>
        <w:rPr>
          <w:b/>
        </w:rPr>
      </w:pPr>
      <w:r>
        <w:rPr>
          <w:b/>
        </w:rPr>
        <w:t xml:space="preserve">References: </w:t>
      </w:r>
    </w:p>
    <w:p w:rsidR="009E020A" w:rsidRDefault="00820E82" w:rsidP="009E020A">
      <w:pPr>
        <w:pStyle w:val="Bibliography"/>
        <w:rPr>
          <w:noProof/>
        </w:rPr>
      </w:pPr>
      <w:r>
        <w:rPr>
          <w:noProof/>
        </w:rPr>
        <w:tab/>
      </w:r>
      <w:r w:rsidR="009E020A">
        <w:rPr>
          <w:noProof/>
        </w:rPr>
        <w:t xml:space="preserve">Education, V. D. (2011). </w:t>
      </w:r>
      <w:r w:rsidR="009E020A">
        <w:rPr>
          <w:i/>
          <w:iCs/>
          <w:noProof/>
        </w:rPr>
        <w:t xml:space="preserve">Statistics and probability </w:t>
      </w:r>
      <w:r w:rsidR="009E020A">
        <w:rPr>
          <w:noProof/>
        </w:rPr>
        <w:t xml:space="preserve">. Retrieved Feburary 12, 2013, from </w:t>
      </w:r>
      <w:r>
        <w:rPr>
          <w:noProof/>
        </w:rPr>
        <w:tab/>
      </w:r>
      <w:r w:rsidR="009E020A">
        <w:rPr>
          <w:noProof/>
        </w:rPr>
        <w:t xml:space="preserve">Sequence and Scope : </w:t>
      </w:r>
      <w:r>
        <w:rPr>
          <w:noProof/>
        </w:rPr>
        <w:tab/>
      </w:r>
      <w:r w:rsidR="009E020A">
        <w:rPr>
          <w:noProof/>
        </w:rPr>
        <w:t>http://www.doe.virginia.gov/testing/sol/standards_docs/mathematics/index.shtml</w:t>
      </w:r>
    </w:p>
    <w:p w:rsidR="009E020A" w:rsidRPr="009E020A" w:rsidRDefault="009E020A" w:rsidP="009E020A">
      <w:pPr>
        <w:pStyle w:val="Bullet1"/>
        <w:numPr>
          <w:ilvl w:val="0"/>
          <w:numId w:val="0"/>
        </w:numPr>
        <w:ind w:left="720" w:hanging="360"/>
        <w:rPr>
          <w:b/>
        </w:rPr>
      </w:pPr>
    </w:p>
    <w:sectPr w:rsidR="009E020A" w:rsidRPr="009E020A" w:rsidSect="00503E6E">
      <w:headerReference w:type="default" r:id="rId16"/>
      <w:footerReference w:type="default" r:id="rId17"/>
      <w:pgSz w:w="12240" w:h="15840" w:code="1"/>
      <w:pgMar w:top="1296" w:right="1296" w:bottom="1296" w:left="1296" w:header="576"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7D95" w:rsidRDefault="00747D95">
      <w:r>
        <w:separator/>
      </w:r>
    </w:p>
  </w:endnote>
  <w:endnote w:type="continuationSeparator" w:id="0">
    <w:p w:rsidR="00747D95" w:rsidRDefault="00747D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811" w:rsidRDefault="002B2811" w:rsidP="007A0686">
    <w:pPr>
      <w:pStyle w:val="Footer"/>
    </w:pPr>
    <w:r>
      <w:tab/>
    </w:r>
    <w:r w:rsidR="00796DF7" w:rsidRPr="00277650">
      <w:rPr>
        <w:rStyle w:val="PageNumber"/>
        <w:szCs w:val="24"/>
      </w:rPr>
      <w:fldChar w:fldCharType="begin"/>
    </w:r>
    <w:r w:rsidRPr="00277650">
      <w:rPr>
        <w:rStyle w:val="PageNumber"/>
        <w:szCs w:val="24"/>
      </w:rPr>
      <w:instrText xml:space="preserve"> PAGE </w:instrText>
    </w:r>
    <w:r w:rsidR="00796DF7" w:rsidRPr="00277650">
      <w:rPr>
        <w:rStyle w:val="PageNumber"/>
        <w:szCs w:val="24"/>
      </w:rPr>
      <w:fldChar w:fldCharType="separate"/>
    </w:r>
    <w:r w:rsidR="00747D95">
      <w:rPr>
        <w:rStyle w:val="PageNumber"/>
        <w:noProof/>
        <w:szCs w:val="24"/>
      </w:rPr>
      <w:t>1</w:t>
    </w:r>
    <w:r w:rsidR="00796DF7" w:rsidRPr="00277650">
      <w:rPr>
        <w:rStyle w:val="PageNumber"/>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7D95" w:rsidRDefault="00747D95">
      <w:r>
        <w:separator/>
      </w:r>
    </w:p>
  </w:footnote>
  <w:footnote w:type="continuationSeparator" w:id="0">
    <w:p w:rsidR="00747D95" w:rsidRDefault="00747D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811" w:rsidRDefault="009E020A">
    <w:pPr>
      <w:pStyle w:val="Header"/>
    </w:pPr>
    <w:r>
      <w:t xml:space="preserve">Lesson </w:t>
    </w:r>
    <w:r w:rsidR="00B97326">
      <w:t>A</w:t>
    </w:r>
  </w:p>
  <w:p w:rsidR="009E020A" w:rsidRDefault="009E02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D051B"/>
    <w:multiLevelType w:val="hybridMultilevel"/>
    <w:tmpl w:val="0AD6F6B0"/>
    <w:lvl w:ilvl="0" w:tplc="70FA9EE8">
      <w:start w:val="1"/>
      <w:numFmt w:val="decimal"/>
      <w:pStyle w:val="NumberedPara"/>
      <w:lvlText w:val="%1."/>
      <w:lvlJc w:val="left"/>
      <w:pPr>
        <w:tabs>
          <w:tab w:val="num" w:pos="720"/>
        </w:tabs>
        <w:ind w:left="720" w:hanging="360"/>
      </w:pPr>
      <w:rPr>
        <w:rFonts w:cs="Times New Roman" w:hint="default"/>
      </w:rPr>
    </w:lvl>
    <w:lvl w:ilvl="1" w:tplc="8E0C07A8">
      <w:start w:val="1"/>
      <w:numFmt w:val="bullet"/>
      <w:pStyle w:val="Bullet1Bold"/>
      <w:lvlText w:val=""/>
      <w:lvlJc w:val="left"/>
      <w:pPr>
        <w:tabs>
          <w:tab w:val="num" w:pos="1440"/>
        </w:tabs>
        <w:ind w:left="1440" w:hanging="360"/>
      </w:pPr>
      <w:rPr>
        <w:rFonts w:ascii="Symbol" w:hAnsi="Symbol" w:cs="Times New Roman" w:hint="default"/>
        <w:b w:val="0"/>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D7E27C8"/>
    <w:multiLevelType w:val="hybridMultilevel"/>
    <w:tmpl w:val="B472F64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F2C04B0"/>
    <w:multiLevelType w:val="hybridMultilevel"/>
    <w:tmpl w:val="389C3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BA4DA6"/>
    <w:multiLevelType w:val="hybridMultilevel"/>
    <w:tmpl w:val="272AF93C"/>
    <w:lvl w:ilvl="0" w:tplc="6298D76C">
      <w:start w:val="1"/>
      <w:numFmt w:val="bullet"/>
      <w:pStyle w:val="Bullet2"/>
      <w:lvlText w:val="o"/>
      <w:lvlJc w:val="left"/>
      <w:pPr>
        <w:tabs>
          <w:tab w:val="num" w:pos="2520"/>
        </w:tabs>
        <w:ind w:left="2520" w:hanging="360"/>
      </w:pPr>
      <w:rPr>
        <w:rFonts w:ascii="Courier" w:hAnsi="Courier" w:cs="Times New Roman" w:hint="default"/>
        <w:sz w:val="18"/>
        <w:szCs w:val="18"/>
      </w:rPr>
    </w:lvl>
    <w:lvl w:ilvl="1" w:tplc="F5648E92" w:tentative="1">
      <w:start w:val="1"/>
      <w:numFmt w:val="bullet"/>
      <w:lvlText w:val="o"/>
      <w:lvlJc w:val="left"/>
      <w:pPr>
        <w:tabs>
          <w:tab w:val="num" w:pos="2520"/>
        </w:tabs>
        <w:ind w:left="2520" w:hanging="360"/>
      </w:pPr>
      <w:rPr>
        <w:rFonts w:ascii="Courier New" w:hAnsi="Courier New" w:cs="Courier New" w:hint="default"/>
      </w:rPr>
    </w:lvl>
    <w:lvl w:ilvl="2" w:tplc="DB307280" w:tentative="1">
      <w:start w:val="1"/>
      <w:numFmt w:val="bullet"/>
      <w:lvlText w:val=""/>
      <w:lvlJc w:val="left"/>
      <w:pPr>
        <w:tabs>
          <w:tab w:val="num" w:pos="3240"/>
        </w:tabs>
        <w:ind w:left="3240" w:hanging="360"/>
      </w:pPr>
      <w:rPr>
        <w:rFonts w:ascii="Wingdings" w:hAnsi="Wingdings" w:hint="default"/>
      </w:rPr>
    </w:lvl>
    <w:lvl w:ilvl="3" w:tplc="0C94E46C" w:tentative="1">
      <w:start w:val="1"/>
      <w:numFmt w:val="bullet"/>
      <w:lvlText w:val=""/>
      <w:lvlJc w:val="left"/>
      <w:pPr>
        <w:tabs>
          <w:tab w:val="num" w:pos="3960"/>
        </w:tabs>
        <w:ind w:left="3960" w:hanging="360"/>
      </w:pPr>
      <w:rPr>
        <w:rFonts w:ascii="Symbol" w:hAnsi="Symbol" w:hint="default"/>
      </w:rPr>
    </w:lvl>
    <w:lvl w:ilvl="4" w:tplc="83B8B6D0" w:tentative="1">
      <w:start w:val="1"/>
      <w:numFmt w:val="bullet"/>
      <w:lvlText w:val="o"/>
      <w:lvlJc w:val="left"/>
      <w:pPr>
        <w:tabs>
          <w:tab w:val="num" w:pos="4680"/>
        </w:tabs>
        <w:ind w:left="4680" w:hanging="360"/>
      </w:pPr>
      <w:rPr>
        <w:rFonts w:ascii="Courier New" w:hAnsi="Courier New" w:cs="Courier New" w:hint="default"/>
      </w:rPr>
    </w:lvl>
    <w:lvl w:ilvl="5" w:tplc="02AA6F88" w:tentative="1">
      <w:start w:val="1"/>
      <w:numFmt w:val="bullet"/>
      <w:lvlText w:val=""/>
      <w:lvlJc w:val="left"/>
      <w:pPr>
        <w:tabs>
          <w:tab w:val="num" w:pos="5400"/>
        </w:tabs>
        <w:ind w:left="5400" w:hanging="360"/>
      </w:pPr>
      <w:rPr>
        <w:rFonts w:ascii="Wingdings" w:hAnsi="Wingdings" w:hint="default"/>
      </w:rPr>
    </w:lvl>
    <w:lvl w:ilvl="6" w:tplc="53AA0A9E" w:tentative="1">
      <w:start w:val="1"/>
      <w:numFmt w:val="bullet"/>
      <w:lvlText w:val=""/>
      <w:lvlJc w:val="left"/>
      <w:pPr>
        <w:tabs>
          <w:tab w:val="num" w:pos="6120"/>
        </w:tabs>
        <w:ind w:left="6120" w:hanging="360"/>
      </w:pPr>
      <w:rPr>
        <w:rFonts w:ascii="Symbol" w:hAnsi="Symbol" w:hint="default"/>
      </w:rPr>
    </w:lvl>
    <w:lvl w:ilvl="7" w:tplc="BCD6CF38" w:tentative="1">
      <w:start w:val="1"/>
      <w:numFmt w:val="bullet"/>
      <w:lvlText w:val="o"/>
      <w:lvlJc w:val="left"/>
      <w:pPr>
        <w:tabs>
          <w:tab w:val="num" w:pos="6840"/>
        </w:tabs>
        <w:ind w:left="6840" w:hanging="360"/>
      </w:pPr>
      <w:rPr>
        <w:rFonts w:ascii="Courier New" w:hAnsi="Courier New" w:cs="Courier New" w:hint="default"/>
      </w:rPr>
    </w:lvl>
    <w:lvl w:ilvl="8" w:tplc="315AB3A6" w:tentative="1">
      <w:start w:val="1"/>
      <w:numFmt w:val="bullet"/>
      <w:lvlText w:val=""/>
      <w:lvlJc w:val="left"/>
      <w:pPr>
        <w:tabs>
          <w:tab w:val="num" w:pos="7560"/>
        </w:tabs>
        <w:ind w:left="7560" w:hanging="360"/>
      </w:pPr>
      <w:rPr>
        <w:rFonts w:ascii="Wingdings" w:hAnsi="Wingdings" w:hint="default"/>
      </w:rPr>
    </w:lvl>
  </w:abstractNum>
  <w:abstractNum w:abstractNumId="4">
    <w:nsid w:val="2E676C8D"/>
    <w:multiLevelType w:val="hybridMultilevel"/>
    <w:tmpl w:val="3AAC4EE6"/>
    <w:lvl w:ilvl="0" w:tplc="3282218E">
      <w:start w:val="1"/>
      <w:numFmt w:val="bullet"/>
      <w:pStyle w:val="Bullet1"/>
      <w:lvlText w:val=""/>
      <w:lvlJc w:val="left"/>
      <w:pPr>
        <w:tabs>
          <w:tab w:val="num" w:pos="540"/>
        </w:tabs>
        <w:ind w:left="540" w:hanging="360"/>
      </w:pPr>
      <w:rPr>
        <w:rFonts w:ascii="Symbol" w:hAnsi="Symbol" w:hint="default"/>
        <w:b w:val="0"/>
        <w:sz w:val="22"/>
        <w:szCs w:val="22"/>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FE51CB"/>
    <w:multiLevelType w:val="multilevel"/>
    <w:tmpl w:val="38D81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617DC8"/>
    <w:multiLevelType w:val="multilevel"/>
    <w:tmpl w:val="7C58A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7373C7"/>
    <w:multiLevelType w:val="multilevel"/>
    <w:tmpl w:val="C14627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A03B0C"/>
    <w:multiLevelType w:val="hybridMultilevel"/>
    <w:tmpl w:val="4B58BDE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nsid w:val="76AF57F2"/>
    <w:multiLevelType w:val="hybridMultilevel"/>
    <w:tmpl w:val="880CAF28"/>
    <w:lvl w:ilvl="0" w:tplc="C6C63096">
      <w:start w:val="1"/>
      <w:numFmt w:val="decimal"/>
      <w:lvlText w:val="%1."/>
      <w:lvlJc w:val="left"/>
      <w:pPr>
        <w:tabs>
          <w:tab w:val="num" w:pos="533"/>
        </w:tabs>
        <w:ind w:left="533" w:hanging="533"/>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nsid w:val="7F2D2772"/>
    <w:multiLevelType w:val="hybridMultilevel"/>
    <w:tmpl w:val="0FA6BB30"/>
    <w:lvl w:ilvl="0" w:tplc="C6C63096">
      <w:start w:val="1"/>
      <w:numFmt w:val="decimal"/>
      <w:lvlText w:val="%1."/>
      <w:lvlJc w:val="left"/>
      <w:pPr>
        <w:tabs>
          <w:tab w:val="num" w:pos="533"/>
        </w:tabs>
        <w:ind w:left="533" w:hanging="533"/>
      </w:pPr>
      <w:rPr>
        <w:rFont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9"/>
  </w:num>
  <w:num w:numId="5">
    <w:abstractNumId w:val="8"/>
  </w:num>
  <w:num w:numId="6">
    <w:abstractNumId w:val="0"/>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10"/>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num>
  <w:num w:numId="38">
    <w:abstractNumId w:val="0"/>
    <w:lvlOverride w:ilvl="0">
      <w:startOverride w:val="1"/>
    </w:lvlOverride>
  </w:num>
  <w:num w:numId="39">
    <w:abstractNumId w:val="0"/>
    <w:lvlOverride w:ilvl="0">
      <w:startOverride w:val="1"/>
    </w:lvlOverride>
  </w:num>
  <w:num w:numId="40">
    <w:abstractNumId w:val="0"/>
    <w:lvlOverride w:ilvl="0">
      <w:startOverride w:val="1"/>
    </w:lvlOverride>
  </w:num>
  <w:num w:numId="41">
    <w:abstractNumId w:val="2"/>
  </w:num>
  <w:num w:numId="42">
    <w:abstractNumId w:val="5"/>
  </w:num>
  <w:num w:numId="43">
    <w:abstractNumId w:val="6"/>
  </w:num>
  <w:num w:numId="44">
    <w:abstractNumId w:val="7"/>
  </w:num>
  <w:num w:numId="45">
    <w:abstractNumId w:val="1"/>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1F08"/>
  <w:defaultTabStop w:val="720"/>
  <w:doNotHyphenateCaps/>
  <w:drawingGridHorizontalSpacing w:val="120"/>
  <w:drawingGridVerticalSpacing w:val="187"/>
  <w:displayHorizontalDrawingGridEvery w:val="2"/>
  <w:characterSpacingControl w:val="doNotCompress"/>
  <w:savePreviewPicture/>
  <w:doNotValidateAgainstSchema/>
  <w:doNotDemarcateInvalidXml/>
  <w:footnotePr>
    <w:footnote w:id="-1"/>
    <w:footnote w:id="0"/>
  </w:footnotePr>
  <w:endnotePr>
    <w:endnote w:id="-1"/>
    <w:endnote w:id="0"/>
  </w:endnotePr>
  <w:compat/>
  <w:rsids>
    <w:rsidRoot w:val="00196BD1"/>
    <w:rsid w:val="0000055C"/>
    <w:rsid w:val="00006BB9"/>
    <w:rsid w:val="00011764"/>
    <w:rsid w:val="00011793"/>
    <w:rsid w:val="00011C36"/>
    <w:rsid w:val="00016A06"/>
    <w:rsid w:val="00016A5E"/>
    <w:rsid w:val="00020B2C"/>
    <w:rsid w:val="00020DF4"/>
    <w:rsid w:val="00021B23"/>
    <w:rsid w:val="000226FB"/>
    <w:rsid w:val="00022E4D"/>
    <w:rsid w:val="000271A9"/>
    <w:rsid w:val="000310E5"/>
    <w:rsid w:val="00032C01"/>
    <w:rsid w:val="00033F76"/>
    <w:rsid w:val="0003513F"/>
    <w:rsid w:val="0003517C"/>
    <w:rsid w:val="000364DA"/>
    <w:rsid w:val="00040653"/>
    <w:rsid w:val="00043BFB"/>
    <w:rsid w:val="000507F0"/>
    <w:rsid w:val="00057957"/>
    <w:rsid w:val="00057B92"/>
    <w:rsid w:val="00060B9F"/>
    <w:rsid w:val="00062961"/>
    <w:rsid w:val="00062D90"/>
    <w:rsid w:val="00062FD1"/>
    <w:rsid w:val="00063FD9"/>
    <w:rsid w:val="0007128B"/>
    <w:rsid w:val="00071399"/>
    <w:rsid w:val="000713F5"/>
    <w:rsid w:val="00074D6F"/>
    <w:rsid w:val="00075B63"/>
    <w:rsid w:val="00077154"/>
    <w:rsid w:val="00086AF0"/>
    <w:rsid w:val="000906FC"/>
    <w:rsid w:val="00091FA9"/>
    <w:rsid w:val="0009409E"/>
    <w:rsid w:val="0009441A"/>
    <w:rsid w:val="00096348"/>
    <w:rsid w:val="000A2300"/>
    <w:rsid w:val="000A2CDA"/>
    <w:rsid w:val="000A3AA7"/>
    <w:rsid w:val="000A46FB"/>
    <w:rsid w:val="000A527D"/>
    <w:rsid w:val="000A570A"/>
    <w:rsid w:val="000B0418"/>
    <w:rsid w:val="000B2FDA"/>
    <w:rsid w:val="000B4108"/>
    <w:rsid w:val="000B435D"/>
    <w:rsid w:val="000B4EB9"/>
    <w:rsid w:val="000B5F6B"/>
    <w:rsid w:val="000B783F"/>
    <w:rsid w:val="000B7DDC"/>
    <w:rsid w:val="000C1971"/>
    <w:rsid w:val="000C2494"/>
    <w:rsid w:val="000C3001"/>
    <w:rsid w:val="000C3EA1"/>
    <w:rsid w:val="000C6106"/>
    <w:rsid w:val="000C7765"/>
    <w:rsid w:val="000C7F6C"/>
    <w:rsid w:val="000D159D"/>
    <w:rsid w:val="000D5A2B"/>
    <w:rsid w:val="000D5D9E"/>
    <w:rsid w:val="000D7233"/>
    <w:rsid w:val="000E1437"/>
    <w:rsid w:val="000E1F9D"/>
    <w:rsid w:val="000E27F8"/>
    <w:rsid w:val="000E40B0"/>
    <w:rsid w:val="000E449F"/>
    <w:rsid w:val="000E4543"/>
    <w:rsid w:val="000E4D9A"/>
    <w:rsid w:val="000F043C"/>
    <w:rsid w:val="000F13CB"/>
    <w:rsid w:val="000F373D"/>
    <w:rsid w:val="000F4854"/>
    <w:rsid w:val="000F554C"/>
    <w:rsid w:val="000F77C1"/>
    <w:rsid w:val="001049B3"/>
    <w:rsid w:val="0010570B"/>
    <w:rsid w:val="00105A79"/>
    <w:rsid w:val="0011160E"/>
    <w:rsid w:val="00113401"/>
    <w:rsid w:val="00114A21"/>
    <w:rsid w:val="00115E12"/>
    <w:rsid w:val="00117302"/>
    <w:rsid w:val="0012051E"/>
    <w:rsid w:val="001208AC"/>
    <w:rsid w:val="00123F4D"/>
    <w:rsid w:val="00125B55"/>
    <w:rsid w:val="00125EF8"/>
    <w:rsid w:val="00127205"/>
    <w:rsid w:val="001309A2"/>
    <w:rsid w:val="00132559"/>
    <w:rsid w:val="00141D52"/>
    <w:rsid w:val="0014273C"/>
    <w:rsid w:val="00147F99"/>
    <w:rsid w:val="00150DB3"/>
    <w:rsid w:val="00151105"/>
    <w:rsid w:val="00153461"/>
    <w:rsid w:val="0015405C"/>
    <w:rsid w:val="001545E2"/>
    <w:rsid w:val="00157DBD"/>
    <w:rsid w:val="0016232E"/>
    <w:rsid w:val="00162E2F"/>
    <w:rsid w:val="00163030"/>
    <w:rsid w:val="001631B7"/>
    <w:rsid w:val="00164B3F"/>
    <w:rsid w:val="00164DFB"/>
    <w:rsid w:val="00166405"/>
    <w:rsid w:val="0017035A"/>
    <w:rsid w:val="00171B5D"/>
    <w:rsid w:val="0017246F"/>
    <w:rsid w:val="001759D2"/>
    <w:rsid w:val="00176505"/>
    <w:rsid w:val="00176966"/>
    <w:rsid w:val="00181AC1"/>
    <w:rsid w:val="0018365E"/>
    <w:rsid w:val="00185BC8"/>
    <w:rsid w:val="00187818"/>
    <w:rsid w:val="00187862"/>
    <w:rsid w:val="00190294"/>
    <w:rsid w:val="00191F4F"/>
    <w:rsid w:val="0019597D"/>
    <w:rsid w:val="00196964"/>
    <w:rsid w:val="00196BD1"/>
    <w:rsid w:val="00196EC1"/>
    <w:rsid w:val="00196EDB"/>
    <w:rsid w:val="00197C20"/>
    <w:rsid w:val="001A1BCC"/>
    <w:rsid w:val="001A1CA6"/>
    <w:rsid w:val="001A269F"/>
    <w:rsid w:val="001A325E"/>
    <w:rsid w:val="001A4568"/>
    <w:rsid w:val="001A6EAB"/>
    <w:rsid w:val="001A736C"/>
    <w:rsid w:val="001B023F"/>
    <w:rsid w:val="001B1D76"/>
    <w:rsid w:val="001B39C4"/>
    <w:rsid w:val="001B6B75"/>
    <w:rsid w:val="001B726A"/>
    <w:rsid w:val="001C04A6"/>
    <w:rsid w:val="001C0B98"/>
    <w:rsid w:val="001C1115"/>
    <w:rsid w:val="001C1425"/>
    <w:rsid w:val="001C1985"/>
    <w:rsid w:val="001C4E7F"/>
    <w:rsid w:val="001C5DF0"/>
    <w:rsid w:val="001D0510"/>
    <w:rsid w:val="001D0F6D"/>
    <w:rsid w:val="001D3759"/>
    <w:rsid w:val="001D4175"/>
    <w:rsid w:val="001D5E35"/>
    <w:rsid w:val="001D6DC6"/>
    <w:rsid w:val="001E337F"/>
    <w:rsid w:val="001E4644"/>
    <w:rsid w:val="001F3A11"/>
    <w:rsid w:val="001F45C0"/>
    <w:rsid w:val="001F50E2"/>
    <w:rsid w:val="001F623C"/>
    <w:rsid w:val="001F7AC9"/>
    <w:rsid w:val="00200131"/>
    <w:rsid w:val="00202032"/>
    <w:rsid w:val="00202905"/>
    <w:rsid w:val="002034B9"/>
    <w:rsid w:val="00203CD0"/>
    <w:rsid w:val="00205CFC"/>
    <w:rsid w:val="00206A90"/>
    <w:rsid w:val="00211019"/>
    <w:rsid w:val="002145BD"/>
    <w:rsid w:val="00214607"/>
    <w:rsid w:val="00214F8C"/>
    <w:rsid w:val="00214FA4"/>
    <w:rsid w:val="00222C57"/>
    <w:rsid w:val="00225051"/>
    <w:rsid w:val="00226EE6"/>
    <w:rsid w:val="002270B3"/>
    <w:rsid w:val="0022724D"/>
    <w:rsid w:val="0023111C"/>
    <w:rsid w:val="00233781"/>
    <w:rsid w:val="00233BC6"/>
    <w:rsid w:val="00235AC6"/>
    <w:rsid w:val="002371CB"/>
    <w:rsid w:val="0023767F"/>
    <w:rsid w:val="002403CF"/>
    <w:rsid w:val="0024399F"/>
    <w:rsid w:val="0024781A"/>
    <w:rsid w:val="002540A6"/>
    <w:rsid w:val="002545EF"/>
    <w:rsid w:val="0025710D"/>
    <w:rsid w:val="0026289E"/>
    <w:rsid w:val="002670E4"/>
    <w:rsid w:val="00273E48"/>
    <w:rsid w:val="00274953"/>
    <w:rsid w:val="00276B33"/>
    <w:rsid w:val="00276B99"/>
    <w:rsid w:val="00277AC1"/>
    <w:rsid w:val="00277F00"/>
    <w:rsid w:val="0028036D"/>
    <w:rsid w:val="0028078C"/>
    <w:rsid w:val="0028088E"/>
    <w:rsid w:val="002811AB"/>
    <w:rsid w:val="00283117"/>
    <w:rsid w:val="002832CE"/>
    <w:rsid w:val="00286E25"/>
    <w:rsid w:val="00287996"/>
    <w:rsid w:val="002905F7"/>
    <w:rsid w:val="00291D05"/>
    <w:rsid w:val="00293637"/>
    <w:rsid w:val="002973EE"/>
    <w:rsid w:val="002A08DA"/>
    <w:rsid w:val="002A0F7B"/>
    <w:rsid w:val="002A2C5E"/>
    <w:rsid w:val="002A3F74"/>
    <w:rsid w:val="002A448D"/>
    <w:rsid w:val="002A52E1"/>
    <w:rsid w:val="002A6351"/>
    <w:rsid w:val="002B2811"/>
    <w:rsid w:val="002B41F3"/>
    <w:rsid w:val="002B4277"/>
    <w:rsid w:val="002B56AE"/>
    <w:rsid w:val="002B5BAC"/>
    <w:rsid w:val="002C0540"/>
    <w:rsid w:val="002C05F9"/>
    <w:rsid w:val="002C107D"/>
    <w:rsid w:val="002C13FE"/>
    <w:rsid w:val="002C3158"/>
    <w:rsid w:val="002C3E15"/>
    <w:rsid w:val="002C4F2D"/>
    <w:rsid w:val="002C6787"/>
    <w:rsid w:val="002C73A5"/>
    <w:rsid w:val="002D0821"/>
    <w:rsid w:val="002D1A0F"/>
    <w:rsid w:val="002D2D4B"/>
    <w:rsid w:val="002D7053"/>
    <w:rsid w:val="002E09BD"/>
    <w:rsid w:val="002E277C"/>
    <w:rsid w:val="002E3982"/>
    <w:rsid w:val="002E4783"/>
    <w:rsid w:val="002E66C0"/>
    <w:rsid w:val="002E7623"/>
    <w:rsid w:val="002E7AA1"/>
    <w:rsid w:val="002F0B73"/>
    <w:rsid w:val="002F6F16"/>
    <w:rsid w:val="002F78C3"/>
    <w:rsid w:val="00302FCC"/>
    <w:rsid w:val="00303DBB"/>
    <w:rsid w:val="00304C62"/>
    <w:rsid w:val="003060C6"/>
    <w:rsid w:val="00312518"/>
    <w:rsid w:val="003138B5"/>
    <w:rsid w:val="00314710"/>
    <w:rsid w:val="0031622E"/>
    <w:rsid w:val="00316FD6"/>
    <w:rsid w:val="003215EE"/>
    <w:rsid w:val="00321B24"/>
    <w:rsid w:val="00323A2D"/>
    <w:rsid w:val="00325BD7"/>
    <w:rsid w:val="0033045F"/>
    <w:rsid w:val="00331037"/>
    <w:rsid w:val="00331A65"/>
    <w:rsid w:val="00332D88"/>
    <w:rsid w:val="003353E6"/>
    <w:rsid w:val="003357E8"/>
    <w:rsid w:val="00335E2D"/>
    <w:rsid w:val="00335F12"/>
    <w:rsid w:val="00336649"/>
    <w:rsid w:val="00337B15"/>
    <w:rsid w:val="0034096C"/>
    <w:rsid w:val="003412DE"/>
    <w:rsid w:val="003425CE"/>
    <w:rsid w:val="0035155E"/>
    <w:rsid w:val="003563A6"/>
    <w:rsid w:val="00357749"/>
    <w:rsid w:val="00360062"/>
    <w:rsid w:val="00363ACC"/>
    <w:rsid w:val="0036585E"/>
    <w:rsid w:val="00365CE0"/>
    <w:rsid w:val="00366A5D"/>
    <w:rsid w:val="003670FC"/>
    <w:rsid w:val="003720B4"/>
    <w:rsid w:val="00372119"/>
    <w:rsid w:val="00372AE7"/>
    <w:rsid w:val="00373708"/>
    <w:rsid w:val="003741CC"/>
    <w:rsid w:val="00376BFB"/>
    <w:rsid w:val="00377058"/>
    <w:rsid w:val="00382F3C"/>
    <w:rsid w:val="003850E4"/>
    <w:rsid w:val="00392B8C"/>
    <w:rsid w:val="00393A8D"/>
    <w:rsid w:val="0039442C"/>
    <w:rsid w:val="003952C5"/>
    <w:rsid w:val="0039605D"/>
    <w:rsid w:val="003972AA"/>
    <w:rsid w:val="003A30A9"/>
    <w:rsid w:val="003A4598"/>
    <w:rsid w:val="003A471D"/>
    <w:rsid w:val="003A656D"/>
    <w:rsid w:val="003A7C98"/>
    <w:rsid w:val="003B09D6"/>
    <w:rsid w:val="003B1C77"/>
    <w:rsid w:val="003B1E89"/>
    <w:rsid w:val="003B2D9C"/>
    <w:rsid w:val="003B3741"/>
    <w:rsid w:val="003B4804"/>
    <w:rsid w:val="003B49BB"/>
    <w:rsid w:val="003C048F"/>
    <w:rsid w:val="003C0F60"/>
    <w:rsid w:val="003C10CA"/>
    <w:rsid w:val="003C338B"/>
    <w:rsid w:val="003C40CC"/>
    <w:rsid w:val="003C44E0"/>
    <w:rsid w:val="003C64FF"/>
    <w:rsid w:val="003D1305"/>
    <w:rsid w:val="003D15F0"/>
    <w:rsid w:val="003D2BA7"/>
    <w:rsid w:val="003D73A5"/>
    <w:rsid w:val="003E110D"/>
    <w:rsid w:val="003E53B6"/>
    <w:rsid w:val="003E6F77"/>
    <w:rsid w:val="003F0313"/>
    <w:rsid w:val="003F5C6A"/>
    <w:rsid w:val="003F5F19"/>
    <w:rsid w:val="003F6EFF"/>
    <w:rsid w:val="003F714A"/>
    <w:rsid w:val="003F74B4"/>
    <w:rsid w:val="0040011B"/>
    <w:rsid w:val="0040260E"/>
    <w:rsid w:val="00402A44"/>
    <w:rsid w:val="00403157"/>
    <w:rsid w:val="00403913"/>
    <w:rsid w:val="00404215"/>
    <w:rsid w:val="0040456F"/>
    <w:rsid w:val="00405125"/>
    <w:rsid w:val="004057BA"/>
    <w:rsid w:val="00410BE0"/>
    <w:rsid w:val="00411896"/>
    <w:rsid w:val="004132A7"/>
    <w:rsid w:val="00413947"/>
    <w:rsid w:val="00416B13"/>
    <w:rsid w:val="00417781"/>
    <w:rsid w:val="004203F5"/>
    <w:rsid w:val="00423B73"/>
    <w:rsid w:val="0042451A"/>
    <w:rsid w:val="004249D7"/>
    <w:rsid w:val="00426A77"/>
    <w:rsid w:val="00432A66"/>
    <w:rsid w:val="00433B09"/>
    <w:rsid w:val="00433F8B"/>
    <w:rsid w:val="00437962"/>
    <w:rsid w:val="004436F7"/>
    <w:rsid w:val="00443800"/>
    <w:rsid w:val="004439C7"/>
    <w:rsid w:val="00445F40"/>
    <w:rsid w:val="00447553"/>
    <w:rsid w:val="0045067B"/>
    <w:rsid w:val="00450E7C"/>
    <w:rsid w:val="00451AD0"/>
    <w:rsid w:val="004531E3"/>
    <w:rsid w:val="0045475C"/>
    <w:rsid w:val="004627C0"/>
    <w:rsid w:val="0046479A"/>
    <w:rsid w:val="00465744"/>
    <w:rsid w:val="00466565"/>
    <w:rsid w:val="00466914"/>
    <w:rsid w:val="00467E4A"/>
    <w:rsid w:val="004702A0"/>
    <w:rsid w:val="00475F01"/>
    <w:rsid w:val="00477E91"/>
    <w:rsid w:val="00480D8E"/>
    <w:rsid w:val="00483E01"/>
    <w:rsid w:val="004848B2"/>
    <w:rsid w:val="00484F75"/>
    <w:rsid w:val="004852FC"/>
    <w:rsid w:val="004859BB"/>
    <w:rsid w:val="00486265"/>
    <w:rsid w:val="00487575"/>
    <w:rsid w:val="00487E10"/>
    <w:rsid w:val="00491E9F"/>
    <w:rsid w:val="004924AB"/>
    <w:rsid w:val="00493E32"/>
    <w:rsid w:val="00494D3F"/>
    <w:rsid w:val="00494F34"/>
    <w:rsid w:val="00495EFF"/>
    <w:rsid w:val="004A0FDE"/>
    <w:rsid w:val="004A250A"/>
    <w:rsid w:val="004A2AC5"/>
    <w:rsid w:val="004A5FE6"/>
    <w:rsid w:val="004A7800"/>
    <w:rsid w:val="004B122B"/>
    <w:rsid w:val="004B3C81"/>
    <w:rsid w:val="004B4B60"/>
    <w:rsid w:val="004B560A"/>
    <w:rsid w:val="004B5733"/>
    <w:rsid w:val="004B5AE9"/>
    <w:rsid w:val="004B60FB"/>
    <w:rsid w:val="004B701C"/>
    <w:rsid w:val="004B7A1A"/>
    <w:rsid w:val="004C1128"/>
    <w:rsid w:val="004C335C"/>
    <w:rsid w:val="004C4409"/>
    <w:rsid w:val="004C4A9C"/>
    <w:rsid w:val="004C55EA"/>
    <w:rsid w:val="004C6956"/>
    <w:rsid w:val="004D1631"/>
    <w:rsid w:val="004D6B26"/>
    <w:rsid w:val="004E0DB0"/>
    <w:rsid w:val="004E10DF"/>
    <w:rsid w:val="004E2116"/>
    <w:rsid w:val="004E5B8D"/>
    <w:rsid w:val="004E74F8"/>
    <w:rsid w:val="004E772B"/>
    <w:rsid w:val="004E7C63"/>
    <w:rsid w:val="004F2D16"/>
    <w:rsid w:val="004F5F96"/>
    <w:rsid w:val="004F6403"/>
    <w:rsid w:val="00501364"/>
    <w:rsid w:val="00503E6E"/>
    <w:rsid w:val="0050498D"/>
    <w:rsid w:val="00507109"/>
    <w:rsid w:val="00507154"/>
    <w:rsid w:val="0051107D"/>
    <w:rsid w:val="00515B85"/>
    <w:rsid w:val="00517019"/>
    <w:rsid w:val="00521D4B"/>
    <w:rsid w:val="00521E66"/>
    <w:rsid w:val="005234F6"/>
    <w:rsid w:val="005237CD"/>
    <w:rsid w:val="005244E7"/>
    <w:rsid w:val="00524B61"/>
    <w:rsid w:val="00526CF0"/>
    <w:rsid w:val="0053602E"/>
    <w:rsid w:val="00537741"/>
    <w:rsid w:val="00537ADA"/>
    <w:rsid w:val="0054027F"/>
    <w:rsid w:val="0054340B"/>
    <w:rsid w:val="00544AB2"/>
    <w:rsid w:val="00551EFD"/>
    <w:rsid w:val="0055207F"/>
    <w:rsid w:val="005541C1"/>
    <w:rsid w:val="00554B67"/>
    <w:rsid w:val="0055551E"/>
    <w:rsid w:val="0055682E"/>
    <w:rsid w:val="00557215"/>
    <w:rsid w:val="00557861"/>
    <w:rsid w:val="00557A96"/>
    <w:rsid w:val="00563736"/>
    <w:rsid w:val="00563C38"/>
    <w:rsid w:val="0056439E"/>
    <w:rsid w:val="00567BB3"/>
    <w:rsid w:val="00567E15"/>
    <w:rsid w:val="00570ECD"/>
    <w:rsid w:val="005718E5"/>
    <w:rsid w:val="00572F83"/>
    <w:rsid w:val="00574B56"/>
    <w:rsid w:val="005760CD"/>
    <w:rsid w:val="00580694"/>
    <w:rsid w:val="00580E92"/>
    <w:rsid w:val="005814B1"/>
    <w:rsid w:val="00583206"/>
    <w:rsid w:val="00583AF3"/>
    <w:rsid w:val="00584F2E"/>
    <w:rsid w:val="00585E93"/>
    <w:rsid w:val="00587794"/>
    <w:rsid w:val="00587A82"/>
    <w:rsid w:val="00587AD2"/>
    <w:rsid w:val="00590805"/>
    <w:rsid w:val="00597682"/>
    <w:rsid w:val="005A12EF"/>
    <w:rsid w:val="005A2BDA"/>
    <w:rsid w:val="005A2D35"/>
    <w:rsid w:val="005A3C37"/>
    <w:rsid w:val="005A3E70"/>
    <w:rsid w:val="005A4C81"/>
    <w:rsid w:val="005A6070"/>
    <w:rsid w:val="005B0F27"/>
    <w:rsid w:val="005B6E76"/>
    <w:rsid w:val="005C02F4"/>
    <w:rsid w:val="005C2C45"/>
    <w:rsid w:val="005C70E6"/>
    <w:rsid w:val="005C787C"/>
    <w:rsid w:val="005D453F"/>
    <w:rsid w:val="005D4B12"/>
    <w:rsid w:val="005D6E00"/>
    <w:rsid w:val="005E01E1"/>
    <w:rsid w:val="005E14AB"/>
    <w:rsid w:val="005E19C4"/>
    <w:rsid w:val="005E34CE"/>
    <w:rsid w:val="005E4510"/>
    <w:rsid w:val="005E466A"/>
    <w:rsid w:val="005E6F82"/>
    <w:rsid w:val="005E745E"/>
    <w:rsid w:val="005F2330"/>
    <w:rsid w:val="005F3322"/>
    <w:rsid w:val="005F33E1"/>
    <w:rsid w:val="005F3F0E"/>
    <w:rsid w:val="005F5DF8"/>
    <w:rsid w:val="005F663F"/>
    <w:rsid w:val="005F759F"/>
    <w:rsid w:val="0060125A"/>
    <w:rsid w:val="00601CE8"/>
    <w:rsid w:val="00603782"/>
    <w:rsid w:val="00603828"/>
    <w:rsid w:val="006047E1"/>
    <w:rsid w:val="0060495B"/>
    <w:rsid w:val="0060570E"/>
    <w:rsid w:val="00611E9E"/>
    <w:rsid w:val="0061251B"/>
    <w:rsid w:val="00612C3E"/>
    <w:rsid w:val="0061391D"/>
    <w:rsid w:val="00614138"/>
    <w:rsid w:val="006206B1"/>
    <w:rsid w:val="00621994"/>
    <w:rsid w:val="00622867"/>
    <w:rsid w:val="006238B7"/>
    <w:rsid w:val="00624EEC"/>
    <w:rsid w:val="00630183"/>
    <w:rsid w:val="00631D5C"/>
    <w:rsid w:val="0063370B"/>
    <w:rsid w:val="00633D40"/>
    <w:rsid w:val="00634516"/>
    <w:rsid w:val="006353B0"/>
    <w:rsid w:val="006369CC"/>
    <w:rsid w:val="00645755"/>
    <w:rsid w:val="006525E3"/>
    <w:rsid w:val="00652F7B"/>
    <w:rsid w:val="00653D5F"/>
    <w:rsid w:val="00655BCD"/>
    <w:rsid w:val="006605EE"/>
    <w:rsid w:val="006637F0"/>
    <w:rsid w:val="00664EB8"/>
    <w:rsid w:val="00667591"/>
    <w:rsid w:val="00670B41"/>
    <w:rsid w:val="00670DAE"/>
    <w:rsid w:val="00670FDE"/>
    <w:rsid w:val="00671AC8"/>
    <w:rsid w:val="006732E8"/>
    <w:rsid w:val="00673A4D"/>
    <w:rsid w:val="00673E60"/>
    <w:rsid w:val="00673F56"/>
    <w:rsid w:val="00682DFD"/>
    <w:rsid w:val="0068329B"/>
    <w:rsid w:val="00683885"/>
    <w:rsid w:val="0068517A"/>
    <w:rsid w:val="00690438"/>
    <w:rsid w:val="00692D44"/>
    <w:rsid w:val="00692E5E"/>
    <w:rsid w:val="006955FF"/>
    <w:rsid w:val="00696473"/>
    <w:rsid w:val="00696DE0"/>
    <w:rsid w:val="006A07C3"/>
    <w:rsid w:val="006A3354"/>
    <w:rsid w:val="006A3646"/>
    <w:rsid w:val="006A6C6A"/>
    <w:rsid w:val="006A756D"/>
    <w:rsid w:val="006A7896"/>
    <w:rsid w:val="006B0124"/>
    <w:rsid w:val="006B3005"/>
    <w:rsid w:val="006B5A40"/>
    <w:rsid w:val="006C05A4"/>
    <w:rsid w:val="006C0B7B"/>
    <w:rsid w:val="006C118B"/>
    <w:rsid w:val="006C13B5"/>
    <w:rsid w:val="006C183D"/>
    <w:rsid w:val="006C535B"/>
    <w:rsid w:val="006C7A8A"/>
    <w:rsid w:val="006D1486"/>
    <w:rsid w:val="006D1ECE"/>
    <w:rsid w:val="006D33D5"/>
    <w:rsid w:val="006D3877"/>
    <w:rsid w:val="006D6F55"/>
    <w:rsid w:val="006D7580"/>
    <w:rsid w:val="006E034B"/>
    <w:rsid w:val="006E1DE5"/>
    <w:rsid w:val="006E21AA"/>
    <w:rsid w:val="006E3A07"/>
    <w:rsid w:val="006E507F"/>
    <w:rsid w:val="006E629A"/>
    <w:rsid w:val="006E7296"/>
    <w:rsid w:val="006E730B"/>
    <w:rsid w:val="006F389C"/>
    <w:rsid w:val="006F4307"/>
    <w:rsid w:val="006F49C7"/>
    <w:rsid w:val="006F6B7E"/>
    <w:rsid w:val="006F78D6"/>
    <w:rsid w:val="0070394D"/>
    <w:rsid w:val="00704A1F"/>
    <w:rsid w:val="0070667C"/>
    <w:rsid w:val="007069BF"/>
    <w:rsid w:val="00706C4D"/>
    <w:rsid w:val="007127B0"/>
    <w:rsid w:val="007143F6"/>
    <w:rsid w:val="007163DC"/>
    <w:rsid w:val="00716BB9"/>
    <w:rsid w:val="007305C2"/>
    <w:rsid w:val="007343FC"/>
    <w:rsid w:val="0073466D"/>
    <w:rsid w:val="007350F0"/>
    <w:rsid w:val="0073514D"/>
    <w:rsid w:val="0073736E"/>
    <w:rsid w:val="00741272"/>
    <w:rsid w:val="0074191B"/>
    <w:rsid w:val="00742114"/>
    <w:rsid w:val="007466AA"/>
    <w:rsid w:val="00747C82"/>
    <w:rsid w:val="00747D95"/>
    <w:rsid w:val="00752B6F"/>
    <w:rsid w:val="0075400A"/>
    <w:rsid w:val="00760D68"/>
    <w:rsid w:val="007611A9"/>
    <w:rsid w:val="00762335"/>
    <w:rsid w:val="0076267C"/>
    <w:rsid w:val="007651F6"/>
    <w:rsid w:val="00766019"/>
    <w:rsid w:val="00766F1D"/>
    <w:rsid w:val="00772385"/>
    <w:rsid w:val="00774F3D"/>
    <w:rsid w:val="007757AA"/>
    <w:rsid w:val="00775A60"/>
    <w:rsid w:val="00776B22"/>
    <w:rsid w:val="00777572"/>
    <w:rsid w:val="00780161"/>
    <w:rsid w:val="0078569C"/>
    <w:rsid w:val="007870BC"/>
    <w:rsid w:val="007879DB"/>
    <w:rsid w:val="00790484"/>
    <w:rsid w:val="00794CD5"/>
    <w:rsid w:val="00795C74"/>
    <w:rsid w:val="00796369"/>
    <w:rsid w:val="0079667D"/>
    <w:rsid w:val="00796DF7"/>
    <w:rsid w:val="007A0686"/>
    <w:rsid w:val="007A2B2A"/>
    <w:rsid w:val="007A5C76"/>
    <w:rsid w:val="007B0747"/>
    <w:rsid w:val="007B1A4E"/>
    <w:rsid w:val="007B42D3"/>
    <w:rsid w:val="007B4A95"/>
    <w:rsid w:val="007B7794"/>
    <w:rsid w:val="007C22EF"/>
    <w:rsid w:val="007C4434"/>
    <w:rsid w:val="007D0F4A"/>
    <w:rsid w:val="007D25D3"/>
    <w:rsid w:val="007D25D4"/>
    <w:rsid w:val="007D54B4"/>
    <w:rsid w:val="007E0A24"/>
    <w:rsid w:val="007E13E8"/>
    <w:rsid w:val="007E28BF"/>
    <w:rsid w:val="007E41D5"/>
    <w:rsid w:val="007E5C29"/>
    <w:rsid w:val="007E60D6"/>
    <w:rsid w:val="007F11D8"/>
    <w:rsid w:val="007F1B73"/>
    <w:rsid w:val="007F2F60"/>
    <w:rsid w:val="007F3BE9"/>
    <w:rsid w:val="007F5973"/>
    <w:rsid w:val="007F6D2A"/>
    <w:rsid w:val="007F7895"/>
    <w:rsid w:val="0080259A"/>
    <w:rsid w:val="008035E5"/>
    <w:rsid w:val="0080489F"/>
    <w:rsid w:val="00805287"/>
    <w:rsid w:val="008074CF"/>
    <w:rsid w:val="00807B9E"/>
    <w:rsid w:val="00810544"/>
    <w:rsid w:val="00810E44"/>
    <w:rsid w:val="00813425"/>
    <w:rsid w:val="00815D7C"/>
    <w:rsid w:val="00815FA1"/>
    <w:rsid w:val="00816CE1"/>
    <w:rsid w:val="00820E82"/>
    <w:rsid w:val="00821609"/>
    <w:rsid w:val="00823D11"/>
    <w:rsid w:val="00824825"/>
    <w:rsid w:val="00834360"/>
    <w:rsid w:val="00836804"/>
    <w:rsid w:val="0084408F"/>
    <w:rsid w:val="0084540D"/>
    <w:rsid w:val="00846482"/>
    <w:rsid w:val="0084726B"/>
    <w:rsid w:val="00851A59"/>
    <w:rsid w:val="00852B7A"/>
    <w:rsid w:val="00855EA8"/>
    <w:rsid w:val="008602C3"/>
    <w:rsid w:val="00862943"/>
    <w:rsid w:val="008652D2"/>
    <w:rsid w:val="00866108"/>
    <w:rsid w:val="00866F80"/>
    <w:rsid w:val="00870361"/>
    <w:rsid w:val="0087130F"/>
    <w:rsid w:val="00876441"/>
    <w:rsid w:val="00880C5E"/>
    <w:rsid w:val="00882267"/>
    <w:rsid w:val="00882451"/>
    <w:rsid w:val="00882AE5"/>
    <w:rsid w:val="008832EE"/>
    <w:rsid w:val="0088379B"/>
    <w:rsid w:val="00884588"/>
    <w:rsid w:val="0088490A"/>
    <w:rsid w:val="00887ED2"/>
    <w:rsid w:val="008936F1"/>
    <w:rsid w:val="00894281"/>
    <w:rsid w:val="0089552F"/>
    <w:rsid w:val="00896A06"/>
    <w:rsid w:val="00896D3C"/>
    <w:rsid w:val="008A336D"/>
    <w:rsid w:val="008A5EF8"/>
    <w:rsid w:val="008B0F4D"/>
    <w:rsid w:val="008B1669"/>
    <w:rsid w:val="008C1617"/>
    <w:rsid w:val="008C1C65"/>
    <w:rsid w:val="008C1F26"/>
    <w:rsid w:val="008C2CB3"/>
    <w:rsid w:val="008C3647"/>
    <w:rsid w:val="008C4B66"/>
    <w:rsid w:val="008C51E3"/>
    <w:rsid w:val="008E16D3"/>
    <w:rsid w:val="008E1E67"/>
    <w:rsid w:val="008E239B"/>
    <w:rsid w:val="008E43DD"/>
    <w:rsid w:val="008E6986"/>
    <w:rsid w:val="008E7FF7"/>
    <w:rsid w:val="008F3246"/>
    <w:rsid w:val="008F37B2"/>
    <w:rsid w:val="008F739E"/>
    <w:rsid w:val="00900273"/>
    <w:rsid w:val="009006F2"/>
    <w:rsid w:val="0090471A"/>
    <w:rsid w:val="00912387"/>
    <w:rsid w:val="0091356D"/>
    <w:rsid w:val="009168E3"/>
    <w:rsid w:val="009201AD"/>
    <w:rsid w:val="0092093E"/>
    <w:rsid w:val="00920F32"/>
    <w:rsid w:val="009225D5"/>
    <w:rsid w:val="00923320"/>
    <w:rsid w:val="00923620"/>
    <w:rsid w:val="009237FE"/>
    <w:rsid w:val="009240EF"/>
    <w:rsid w:val="00926197"/>
    <w:rsid w:val="00927F44"/>
    <w:rsid w:val="009312F7"/>
    <w:rsid w:val="00931C5E"/>
    <w:rsid w:val="0093271F"/>
    <w:rsid w:val="00932BC8"/>
    <w:rsid w:val="00934E0D"/>
    <w:rsid w:val="00937495"/>
    <w:rsid w:val="00941AF2"/>
    <w:rsid w:val="009424CF"/>
    <w:rsid w:val="009456AF"/>
    <w:rsid w:val="00945E50"/>
    <w:rsid w:val="009468A7"/>
    <w:rsid w:val="00951B20"/>
    <w:rsid w:val="009530B7"/>
    <w:rsid w:val="00955D99"/>
    <w:rsid w:val="0095705D"/>
    <w:rsid w:val="00962FDE"/>
    <w:rsid w:val="009668C9"/>
    <w:rsid w:val="00966B01"/>
    <w:rsid w:val="00970354"/>
    <w:rsid w:val="009723DA"/>
    <w:rsid w:val="0097294F"/>
    <w:rsid w:val="00973660"/>
    <w:rsid w:val="00976379"/>
    <w:rsid w:val="00983691"/>
    <w:rsid w:val="00985C41"/>
    <w:rsid w:val="009861D7"/>
    <w:rsid w:val="00986844"/>
    <w:rsid w:val="00987CAA"/>
    <w:rsid w:val="009956DA"/>
    <w:rsid w:val="00996C0D"/>
    <w:rsid w:val="009A0254"/>
    <w:rsid w:val="009A2562"/>
    <w:rsid w:val="009A3335"/>
    <w:rsid w:val="009A58A7"/>
    <w:rsid w:val="009B09DB"/>
    <w:rsid w:val="009B195E"/>
    <w:rsid w:val="009B5D13"/>
    <w:rsid w:val="009B70C8"/>
    <w:rsid w:val="009C19C5"/>
    <w:rsid w:val="009C2834"/>
    <w:rsid w:val="009C3C0E"/>
    <w:rsid w:val="009C3C4B"/>
    <w:rsid w:val="009C6131"/>
    <w:rsid w:val="009C6210"/>
    <w:rsid w:val="009D1C23"/>
    <w:rsid w:val="009D1D59"/>
    <w:rsid w:val="009D2274"/>
    <w:rsid w:val="009D24CA"/>
    <w:rsid w:val="009D63DA"/>
    <w:rsid w:val="009E020A"/>
    <w:rsid w:val="009E181B"/>
    <w:rsid w:val="009E1EEA"/>
    <w:rsid w:val="009E244A"/>
    <w:rsid w:val="009E7020"/>
    <w:rsid w:val="009F2A3F"/>
    <w:rsid w:val="009F2DB6"/>
    <w:rsid w:val="009F311E"/>
    <w:rsid w:val="009F4780"/>
    <w:rsid w:val="009F6D9C"/>
    <w:rsid w:val="009F73E4"/>
    <w:rsid w:val="00A00105"/>
    <w:rsid w:val="00A00A8C"/>
    <w:rsid w:val="00A00C01"/>
    <w:rsid w:val="00A00C8F"/>
    <w:rsid w:val="00A00D40"/>
    <w:rsid w:val="00A01DCF"/>
    <w:rsid w:val="00A06B53"/>
    <w:rsid w:val="00A1026B"/>
    <w:rsid w:val="00A1055B"/>
    <w:rsid w:val="00A10C45"/>
    <w:rsid w:val="00A10E53"/>
    <w:rsid w:val="00A1450C"/>
    <w:rsid w:val="00A20131"/>
    <w:rsid w:val="00A2267E"/>
    <w:rsid w:val="00A23674"/>
    <w:rsid w:val="00A25E70"/>
    <w:rsid w:val="00A25FF0"/>
    <w:rsid w:val="00A3074F"/>
    <w:rsid w:val="00A34167"/>
    <w:rsid w:val="00A36E77"/>
    <w:rsid w:val="00A42ACF"/>
    <w:rsid w:val="00A4344D"/>
    <w:rsid w:val="00A44368"/>
    <w:rsid w:val="00A45C85"/>
    <w:rsid w:val="00A47C55"/>
    <w:rsid w:val="00A510B7"/>
    <w:rsid w:val="00A5318D"/>
    <w:rsid w:val="00A53BDB"/>
    <w:rsid w:val="00A53CFE"/>
    <w:rsid w:val="00A54D9A"/>
    <w:rsid w:val="00A5649B"/>
    <w:rsid w:val="00A57197"/>
    <w:rsid w:val="00A57492"/>
    <w:rsid w:val="00A57EAB"/>
    <w:rsid w:val="00A62310"/>
    <w:rsid w:val="00A63234"/>
    <w:rsid w:val="00A6383B"/>
    <w:rsid w:val="00A64815"/>
    <w:rsid w:val="00A64E6E"/>
    <w:rsid w:val="00A666F3"/>
    <w:rsid w:val="00A70529"/>
    <w:rsid w:val="00A73794"/>
    <w:rsid w:val="00A756D3"/>
    <w:rsid w:val="00A77694"/>
    <w:rsid w:val="00A77A57"/>
    <w:rsid w:val="00A80656"/>
    <w:rsid w:val="00A82155"/>
    <w:rsid w:val="00A82782"/>
    <w:rsid w:val="00A82CDE"/>
    <w:rsid w:val="00A838A4"/>
    <w:rsid w:val="00A85ECA"/>
    <w:rsid w:val="00A90846"/>
    <w:rsid w:val="00A90850"/>
    <w:rsid w:val="00A93406"/>
    <w:rsid w:val="00A93BFF"/>
    <w:rsid w:val="00A95F66"/>
    <w:rsid w:val="00AA1462"/>
    <w:rsid w:val="00AA19B3"/>
    <w:rsid w:val="00AA27B4"/>
    <w:rsid w:val="00AA27E4"/>
    <w:rsid w:val="00AA33EF"/>
    <w:rsid w:val="00AA38C2"/>
    <w:rsid w:val="00AA6ABA"/>
    <w:rsid w:val="00AB0ACE"/>
    <w:rsid w:val="00AB4C82"/>
    <w:rsid w:val="00AB56E9"/>
    <w:rsid w:val="00AC0E4A"/>
    <w:rsid w:val="00AC1217"/>
    <w:rsid w:val="00AC31BC"/>
    <w:rsid w:val="00AC44ED"/>
    <w:rsid w:val="00AC482E"/>
    <w:rsid w:val="00AC5164"/>
    <w:rsid w:val="00AD1760"/>
    <w:rsid w:val="00AD4CAA"/>
    <w:rsid w:val="00AD7928"/>
    <w:rsid w:val="00AE2FE6"/>
    <w:rsid w:val="00AE3201"/>
    <w:rsid w:val="00AE3930"/>
    <w:rsid w:val="00AE4FFA"/>
    <w:rsid w:val="00AE57A4"/>
    <w:rsid w:val="00AE6967"/>
    <w:rsid w:val="00AF1E53"/>
    <w:rsid w:val="00AF24CF"/>
    <w:rsid w:val="00AF36E8"/>
    <w:rsid w:val="00AF4453"/>
    <w:rsid w:val="00AF58F3"/>
    <w:rsid w:val="00AF6E7E"/>
    <w:rsid w:val="00AF702F"/>
    <w:rsid w:val="00B009EF"/>
    <w:rsid w:val="00B01A5B"/>
    <w:rsid w:val="00B03C32"/>
    <w:rsid w:val="00B04E78"/>
    <w:rsid w:val="00B04F85"/>
    <w:rsid w:val="00B11A06"/>
    <w:rsid w:val="00B121E5"/>
    <w:rsid w:val="00B135BB"/>
    <w:rsid w:val="00B14D26"/>
    <w:rsid w:val="00B15D10"/>
    <w:rsid w:val="00B21267"/>
    <w:rsid w:val="00B212F0"/>
    <w:rsid w:val="00B214F6"/>
    <w:rsid w:val="00B22700"/>
    <w:rsid w:val="00B2321C"/>
    <w:rsid w:val="00B2336A"/>
    <w:rsid w:val="00B26237"/>
    <w:rsid w:val="00B303C6"/>
    <w:rsid w:val="00B32CD5"/>
    <w:rsid w:val="00B34BA9"/>
    <w:rsid w:val="00B35247"/>
    <w:rsid w:val="00B37D70"/>
    <w:rsid w:val="00B4019B"/>
    <w:rsid w:val="00B411B5"/>
    <w:rsid w:val="00B417AC"/>
    <w:rsid w:val="00B41F0F"/>
    <w:rsid w:val="00B454E9"/>
    <w:rsid w:val="00B45F0C"/>
    <w:rsid w:val="00B467EC"/>
    <w:rsid w:val="00B46A85"/>
    <w:rsid w:val="00B52C63"/>
    <w:rsid w:val="00B545D7"/>
    <w:rsid w:val="00B5684D"/>
    <w:rsid w:val="00B57E39"/>
    <w:rsid w:val="00B60977"/>
    <w:rsid w:val="00B636B8"/>
    <w:rsid w:val="00B651DD"/>
    <w:rsid w:val="00B6756E"/>
    <w:rsid w:val="00B67EA2"/>
    <w:rsid w:val="00B70450"/>
    <w:rsid w:val="00B711D8"/>
    <w:rsid w:val="00B71C8E"/>
    <w:rsid w:val="00B72CBB"/>
    <w:rsid w:val="00B750F9"/>
    <w:rsid w:val="00B75E68"/>
    <w:rsid w:val="00B764AB"/>
    <w:rsid w:val="00B769A9"/>
    <w:rsid w:val="00B801DE"/>
    <w:rsid w:val="00B81C57"/>
    <w:rsid w:val="00B84DC3"/>
    <w:rsid w:val="00B86F06"/>
    <w:rsid w:val="00B90531"/>
    <w:rsid w:val="00B9063C"/>
    <w:rsid w:val="00B938A3"/>
    <w:rsid w:val="00B97326"/>
    <w:rsid w:val="00BA0A1F"/>
    <w:rsid w:val="00BA4E12"/>
    <w:rsid w:val="00BA60C5"/>
    <w:rsid w:val="00BA664B"/>
    <w:rsid w:val="00BA6C6F"/>
    <w:rsid w:val="00BB0167"/>
    <w:rsid w:val="00BB0239"/>
    <w:rsid w:val="00BB279D"/>
    <w:rsid w:val="00BB777A"/>
    <w:rsid w:val="00BC12DB"/>
    <w:rsid w:val="00BC47EB"/>
    <w:rsid w:val="00BC71E5"/>
    <w:rsid w:val="00BC7679"/>
    <w:rsid w:val="00BD0A15"/>
    <w:rsid w:val="00BD0DF3"/>
    <w:rsid w:val="00BD1025"/>
    <w:rsid w:val="00BD6FF5"/>
    <w:rsid w:val="00BD7AAB"/>
    <w:rsid w:val="00BE26D5"/>
    <w:rsid w:val="00BE45D2"/>
    <w:rsid w:val="00BE5DA8"/>
    <w:rsid w:val="00BE63E7"/>
    <w:rsid w:val="00BE7604"/>
    <w:rsid w:val="00BE79E0"/>
    <w:rsid w:val="00BF1008"/>
    <w:rsid w:val="00BF1492"/>
    <w:rsid w:val="00BF2FB5"/>
    <w:rsid w:val="00BF4CFE"/>
    <w:rsid w:val="00BF64CB"/>
    <w:rsid w:val="00C0420C"/>
    <w:rsid w:val="00C06ED5"/>
    <w:rsid w:val="00C070AE"/>
    <w:rsid w:val="00C076AF"/>
    <w:rsid w:val="00C07AC3"/>
    <w:rsid w:val="00C1124B"/>
    <w:rsid w:val="00C13B11"/>
    <w:rsid w:val="00C142A2"/>
    <w:rsid w:val="00C14523"/>
    <w:rsid w:val="00C14570"/>
    <w:rsid w:val="00C17089"/>
    <w:rsid w:val="00C1710A"/>
    <w:rsid w:val="00C2324F"/>
    <w:rsid w:val="00C23C7C"/>
    <w:rsid w:val="00C3208E"/>
    <w:rsid w:val="00C33322"/>
    <w:rsid w:val="00C33609"/>
    <w:rsid w:val="00C35488"/>
    <w:rsid w:val="00C37B53"/>
    <w:rsid w:val="00C37FE6"/>
    <w:rsid w:val="00C4053D"/>
    <w:rsid w:val="00C40544"/>
    <w:rsid w:val="00C40769"/>
    <w:rsid w:val="00C41313"/>
    <w:rsid w:val="00C44FBA"/>
    <w:rsid w:val="00C504AE"/>
    <w:rsid w:val="00C52C1F"/>
    <w:rsid w:val="00C54738"/>
    <w:rsid w:val="00C5658D"/>
    <w:rsid w:val="00C61477"/>
    <w:rsid w:val="00C618CC"/>
    <w:rsid w:val="00C61BD5"/>
    <w:rsid w:val="00C6274D"/>
    <w:rsid w:val="00C6464B"/>
    <w:rsid w:val="00C6538B"/>
    <w:rsid w:val="00C6643E"/>
    <w:rsid w:val="00C71154"/>
    <w:rsid w:val="00C72465"/>
    <w:rsid w:val="00C727A8"/>
    <w:rsid w:val="00C75936"/>
    <w:rsid w:val="00C77FA9"/>
    <w:rsid w:val="00C813C2"/>
    <w:rsid w:val="00C8714F"/>
    <w:rsid w:val="00C876C6"/>
    <w:rsid w:val="00C92266"/>
    <w:rsid w:val="00C9297F"/>
    <w:rsid w:val="00C92BC7"/>
    <w:rsid w:val="00C93E5E"/>
    <w:rsid w:val="00C94D9A"/>
    <w:rsid w:val="00CA0F8F"/>
    <w:rsid w:val="00CA3765"/>
    <w:rsid w:val="00CA3B75"/>
    <w:rsid w:val="00CA66FC"/>
    <w:rsid w:val="00CA7F70"/>
    <w:rsid w:val="00CB2EBD"/>
    <w:rsid w:val="00CB2EE6"/>
    <w:rsid w:val="00CB3A58"/>
    <w:rsid w:val="00CB679E"/>
    <w:rsid w:val="00CB6EC4"/>
    <w:rsid w:val="00CC6E5C"/>
    <w:rsid w:val="00CC736C"/>
    <w:rsid w:val="00CC7F06"/>
    <w:rsid w:val="00CD0659"/>
    <w:rsid w:val="00CD1785"/>
    <w:rsid w:val="00CD200D"/>
    <w:rsid w:val="00CD2F43"/>
    <w:rsid w:val="00CE02E6"/>
    <w:rsid w:val="00CE0360"/>
    <w:rsid w:val="00CE16E5"/>
    <w:rsid w:val="00CE2CEF"/>
    <w:rsid w:val="00CE35BE"/>
    <w:rsid w:val="00CE4228"/>
    <w:rsid w:val="00CE4EC4"/>
    <w:rsid w:val="00CE5DCC"/>
    <w:rsid w:val="00CE65D2"/>
    <w:rsid w:val="00CE65F6"/>
    <w:rsid w:val="00CE6C30"/>
    <w:rsid w:val="00CE76B1"/>
    <w:rsid w:val="00CF007B"/>
    <w:rsid w:val="00CF23E6"/>
    <w:rsid w:val="00CF2A73"/>
    <w:rsid w:val="00CF36DC"/>
    <w:rsid w:val="00CF4B83"/>
    <w:rsid w:val="00D009AB"/>
    <w:rsid w:val="00D039EF"/>
    <w:rsid w:val="00D0450C"/>
    <w:rsid w:val="00D05CB6"/>
    <w:rsid w:val="00D06133"/>
    <w:rsid w:val="00D076E4"/>
    <w:rsid w:val="00D11EA5"/>
    <w:rsid w:val="00D15F80"/>
    <w:rsid w:val="00D163E6"/>
    <w:rsid w:val="00D20E5E"/>
    <w:rsid w:val="00D220DF"/>
    <w:rsid w:val="00D22F2D"/>
    <w:rsid w:val="00D3423D"/>
    <w:rsid w:val="00D36B90"/>
    <w:rsid w:val="00D37B85"/>
    <w:rsid w:val="00D37FF3"/>
    <w:rsid w:val="00D41259"/>
    <w:rsid w:val="00D41A90"/>
    <w:rsid w:val="00D453E6"/>
    <w:rsid w:val="00D46499"/>
    <w:rsid w:val="00D47CF5"/>
    <w:rsid w:val="00D47FAA"/>
    <w:rsid w:val="00D50B17"/>
    <w:rsid w:val="00D5135E"/>
    <w:rsid w:val="00D539AE"/>
    <w:rsid w:val="00D57243"/>
    <w:rsid w:val="00D57BE1"/>
    <w:rsid w:val="00D60A1F"/>
    <w:rsid w:val="00D62424"/>
    <w:rsid w:val="00D63C8F"/>
    <w:rsid w:val="00D653EC"/>
    <w:rsid w:val="00D668D9"/>
    <w:rsid w:val="00D70A49"/>
    <w:rsid w:val="00D7115C"/>
    <w:rsid w:val="00D73699"/>
    <w:rsid w:val="00D76F8F"/>
    <w:rsid w:val="00D80A00"/>
    <w:rsid w:val="00D80D4B"/>
    <w:rsid w:val="00D81803"/>
    <w:rsid w:val="00D8334A"/>
    <w:rsid w:val="00D83500"/>
    <w:rsid w:val="00D84190"/>
    <w:rsid w:val="00D864A5"/>
    <w:rsid w:val="00D872D8"/>
    <w:rsid w:val="00D903E9"/>
    <w:rsid w:val="00D90FF9"/>
    <w:rsid w:val="00D93EFD"/>
    <w:rsid w:val="00D94802"/>
    <w:rsid w:val="00D969B9"/>
    <w:rsid w:val="00DA13D1"/>
    <w:rsid w:val="00DA39BB"/>
    <w:rsid w:val="00DA4F53"/>
    <w:rsid w:val="00DB0196"/>
    <w:rsid w:val="00DB2B06"/>
    <w:rsid w:val="00DB5FB4"/>
    <w:rsid w:val="00DB6362"/>
    <w:rsid w:val="00DB6E1E"/>
    <w:rsid w:val="00DB77CE"/>
    <w:rsid w:val="00DC043F"/>
    <w:rsid w:val="00DD02BD"/>
    <w:rsid w:val="00DD0435"/>
    <w:rsid w:val="00DD2BFF"/>
    <w:rsid w:val="00DD49B3"/>
    <w:rsid w:val="00DD73F8"/>
    <w:rsid w:val="00DD77A8"/>
    <w:rsid w:val="00DE37A5"/>
    <w:rsid w:val="00DE5D17"/>
    <w:rsid w:val="00DE6759"/>
    <w:rsid w:val="00DF2065"/>
    <w:rsid w:val="00E02798"/>
    <w:rsid w:val="00E053C0"/>
    <w:rsid w:val="00E05F3A"/>
    <w:rsid w:val="00E06EED"/>
    <w:rsid w:val="00E077EE"/>
    <w:rsid w:val="00E104BC"/>
    <w:rsid w:val="00E104C0"/>
    <w:rsid w:val="00E1259F"/>
    <w:rsid w:val="00E12A59"/>
    <w:rsid w:val="00E13B2E"/>
    <w:rsid w:val="00E13C41"/>
    <w:rsid w:val="00E14668"/>
    <w:rsid w:val="00E14F64"/>
    <w:rsid w:val="00E16483"/>
    <w:rsid w:val="00E16AE3"/>
    <w:rsid w:val="00E21700"/>
    <w:rsid w:val="00E235C7"/>
    <w:rsid w:val="00E24E7E"/>
    <w:rsid w:val="00E26312"/>
    <w:rsid w:val="00E26778"/>
    <w:rsid w:val="00E30463"/>
    <w:rsid w:val="00E305BE"/>
    <w:rsid w:val="00E31B38"/>
    <w:rsid w:val="00E351B9"/>
    <w:rsid w:val="00E35630"/>
    <w:rsid w:val="00E35CA6"/>
    <w:rsid w:val="00E35D6C"/>
    <w:rsid w:val="00E410F3"/>
    <w:rsid w:val="00E42C25"/>
    <w:rsid w:val="00E42C35"/>
    <w:rsid w:val="00E47C12"/>
    <w:rsid w:val="00E50067"/>
    <w:rsid w:val="00E50A94"/>
    <w:rsid w:val="00E5187E"/>
    <w:rsid w:val="00E53B5D"/>
    <w:rsid w:val="00E54BE5"/>
    <w:rsid w:val="00E5715C"/>
    <w:rsid w:val="00E60D41"/>
    <w:rsid w:val="00E63347"/>
    <w:rsid w:val="00E64013"/>
    <w:rsid w:val="00E6474A"/>
    <w:rsid w:val="00E6732A"/>
    <w:rsid w:val="00E67716"/>
    <w:rsid w:val="00E67FFD"/>
    <w:rsid w:val="00E71351"/>
    <w:rsid w:val="00E714D4"/>
    <w:rsid w:val="00E71C8F"/>
    <w:rsid w:val="00E72768"/>
    <w:rsid w:val="00E72790"/>
    <w:rsid w:val="00E728A6"/>
    <w:rsid w:val="00E8058D"/>
    <w:rsid w:val="00E80B8A"/>
    <w:rsid w:val="00E82CA8"/>
    <w:rsid w:val="00E84085"/>
    <w:rsid w:val="00E84190"/>
    <w:rsid w:val="00E85A67"/>
    <w:rsid w:val="00E87FA0"/>
    <w:rsid w:val="00E92F17"/>
    <w:rsid w:val="00E9504D"/>
    <w:rsid w:val="00E96D26"/>
    <w:rsid w:val="00EA01A3"/>
    <w:rsid w:val="00EA1234"/>
    <w:rsid w:val="00EA15B5"/>
    <w:rsid w:val="00EA25C6"/>
    <w:rsid w:val="00EA6114"/>
    <w:rsid w:val="00EA7C85"/>
    <w:rsid w:val="00EB21E3"/>
    <w:rsid w:val="00EB2250"/>
    <w:rsid w:val="00EB2D43"/>
    <w:rsid w:val="00EB5DCD"/>
    <w:rsid w:val="00EB6118"/>
    <w:rsid w:val="00EC0157"/>
    <w:rsid w:val="00EC03E5"/>
    <w:rsid w:val="00EC14A5"/>
    <w:rsid w:val="00EC15A3"/>
    <w:rsid w:val="00EC1A57"/>
    <w:rsid w:val="00EC2467"/>
    <w:rsid w:val="00EC6094"/>
    <w:rsid w:val="00EC61F3"/>
    <w:rsid w:val="00EC61F9"/>
    <w:rsid w:val="00EC6D16"/>
    <w:rsid w:val="00EC7348"/>
    <w:rsid w:val="00ED2C26"/>
    <w:rsid w:val="00ED3AF3"/>
    <w:rsid w:val="00ED63A1"/>
    <w:rsid w:val="00ED6518"/>
    <w:rsid w:val="00ED70E2"/>
    <w:rsid w:val="00EE2B26"/>
    <w:rsid w:val="00EE3B7F"/>
    <w:rsid w:val="00EE3CC4"/>
    <w:rsid w:val="00EE3D8C"/>
    <w:rsid w:val="00EE5AA0"/>
    <w:rsid w:val="00EE729D"/>
    <w:rsid w:val="00EF0EDA"/>
    <w:rsid w:val="00EF420B"/>
    <w:rsid w:val="00EF5DAB"/>
    <w:rsid w:val="00EF5F44"/>
    <w:rsid w:val="00EF5F92"/>
    <w:rsid w:val="00F01228"/>
    <w:rsid w:val="00F0211E"/>
    <w:rsid w:val="00F02144"/>
    <w:rsid w:val="00F035ED"/>
    <w:rsid w:val="00F03652"/>
    <w:rsid w:val="00F046EB"/>
    <w:rsid w:val="00F04C1F"/>
    <w:rsid w:val="00F05A44"/>
    <w:rsid w:val="00F15A7E"/>
    <w:rsid w:val="00F20A48"/>
    <w:rsid w:val="00F21B66"/>
    <w:rsid w:val="00F2205B"/>
    <w:rsid w:val="00F32016"/>
    <w:rsid w:val="00F324EF"/>
    <w:rsid w:val="00F32D63"/>
    <w:rsid w:val="00F32E74"/>
    <w:rsid w:val="00F34EB2"/>
    <w:rsid w:val="00F355F4"/>
    <w:rsid w:val="00F36FD4"/>
    <w:rsid w:val="00F41712"/>
    <w:rsid w:val="00F441BA"/>
    <w:rsid w:val="00F457A9"/>
    <w:rsid w:val="00F51728"/>
    <w:rsid w:val="00F52FCC"/>
    <w:rsid w:val="00F55752"/>
    <w:rsid w:val="00F56A83"/>
    <w:rsid w:val="00F575B7"/>
    <w:rsid w:val="00F600CA"/>
    <w:rsid w:val="00F608E1"/>
    <w:rsid w:val="00F6138C"/>
    <w:rsid w:val="00F6238D"/>
    <w:rsid w:val="00F64226"/>
    <w:rsid w:val="00F64F19"/>
    <w:rsid w:val="00F65111"/>
    <w:rsid w:val="00F66D2A"/>
    <w:rsid w:val="00F7236B"/>
    <w:rsid w:val="00F730BB"/>
    <w:rsid w:val="00F73F45"/>
    <w:rsid w:val="00F74268"/>
    <w:rsid w:val="00F77BD2"/>
    <w:rsid w:val="00F8161E"/>
    <w:rsid w:val="00F82969"/>
    <w:rsid w:val="00F84FC6"/>
    <w:rsid w:val="00F878C0"/>
    <w:rsid w:val="00F9261C"/>
    <w:rsid w:val="00F9283A"/>
    <w:rsid w:val="00F933B6"/>
    <w:rsid w:val="00F940D1"/>
    <w:rsid w:val="00F94D01"/>
    <w:rsid w:val="00F978F0"/>
    <w:rsid w:val="00FA027E"/>
    <w:rsid w:val="00FA3B8C"/>
    <w:rsid w:val="00FA3EB6"/>
    <w:rsid w:val="00FA3FA1"/>
    <w:rsid w:val="00FA6626"/>
    <w:rsid w:val="00FA67DF"/>
    <w:rsid w:val="00FB0D70"/>
    <w:rsid w:val="00FB2F91"/>
    <w:rsid w:val="00FB3C47"/>
    <w:rsid w:val="00FC10A9"/>
    <w:rsid w:val="00FC4C87"/>
    <w:rsid w:val="00FC6248"/>
    <w:rsid w:val="00FC7F21"/>
    <w:rsid w:val="00FD083C"/>
    <w:rsid w:val="00FD14D8"/>
    <w:rsid w:val="00FD195C"/>
    <w:rsid w:val="00FD259E"/>
    <w:rsid w:val="00FE24CE"/>
    <w:rsid w:val="00FE63A1"/>
    <w:rsid w:val="00FF1D8A"/>
    <w:rsid w:val="00FF4261"/>
    <w:rsid w:val="00FF5A25"/>
    <w:rsid w:val="00FF635C"/>
    <w:rsid w:val="00FF693B"/>
    <w:rsid w:val="00FF79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regrouptable v:ext="edit">
        <o:entry new="1" old="0"/>
        <o:entry new="2" old="0"/>
        <o:entry new="3" old="0"/>
        <o:entry new="4" old="3"/>
        <o:entry new="5" old="0"/>
        <o:entry new="6" old="5"/>
        <o:entry new="7" old="0"/>
        <o:entry new="8" old="0"/>
        <o:entry new="9" old="8"/>
        <o:entry new="10" old="0"/>
        <o:entry new="11" old="0"/>
        <o:entry new="12" old="11"/>
        <o:entry new="13" old="12"/>
        <o:entry new="14" old="0"/>
        <o:entry new="1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uiPriority="22" w:qFormat="1"/>
    <w:lsdException w:name="Emphasis" w:locked="1" w:uiPriority="20" w:qFormat="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450C"/>
    <w:rPr>
      <w:rFonts w:eastAsia="Times New Roman"/>
      <w:sz w:val="24"/>
      <w:szCs w:val="22"/>
      <w:lang w:bidi="en-US"/>
    </w:rPr>
  </w:style>
  <w:style w:type="paragraph" w:styleId="Heading1">
    <w:name w:val="heading 1"/>
    <w:basedOn w:val="Normal"/>
    <w:next w:val="Normal"/>
    <w:link w:val="Heading1Char"/>
    <w:qFormat/>
    <w:locked/>
    <w:rsid w:val="00D0450C"/>
    <w:pPr>
      <w:keepNext/>
      <w:spacing w:before="240"/>
      <w:outlineLvl w:val="0"/>
    </w:pPr>
    <w:rPr>
      <w:rFonts w:cs="Arial"/>
      <w:b/>
      <w:bCs/>
      <w:szCs w:val="24"/>
    </w:rPr>
  </w:style>
  <w:style w:type="paragraph" w:styleId="Heading2">
    <w:name w:val="heading 2"/>
    <w:basedOn w:val="Normal"/>
    <w:next w:val="Normal"/>
    <w:link w:val="Heading2Char"/>
    <w:qFormat/>
    <w:locked/>
    <w:rsid w:val="001B726A"/>
    <w:pPr>
      <w:keepNext/>
      <w:pageBreakBefore/>
      <w:jc w:val="center"/>
      <w:outlineLvl w:val="1"/>
    </w:pPr>
    <w:rPr>
      <w:rFonts w:cs="Arial"/>
      <w:b/>
      <w:bCs/>
      <w:iCs/>
      <w:sz w:val="56"/>
      <w:szCs w:val="56"/>
    </w:rPr>
  </w:style>
  <w:style w:type="paragraph" w:styleId="Heading3">
    <w:name w:val="heading 3"/>
    <w:basedOn w:val="Normal"/>
    <w:next w:val="Normal"/>
    <w:link w:val="Heading3Char"/>
    <w:qFormat/>
    <w:locked/>
    <w:rsid w:val="00D0450C"/>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locked/>
    <w:rsid w:val="00D0450C"/>
    <w:pPr>
      <w:keepNext/>
      <w:spacing w:before="240" w:after="60"/>
      <w:outlineLvl w:val="3"/>
    </w:pPr>
    <w:rPr>
      <w:rFonts w:ascii="Times New Roman" w:hAnsi="Times New Roman"/>
      <w:b/>
      <w:bCs/>
      <w:sz w:val="28"/>
      <w:szCs w:val="28"/>
    </w:rPr>
  </w:style>
  <w:style w:type="paragraph" w:styleId="Heading5">
    <w:name w:val="heading 5"/>
    <w:basedOn w:val="Normal"/>
    <w:next w:val="Normal"/>
    <w:qFormat/>
    <w:locked/>
    <w:rsid w:val="00D0450C"/>
    <w:pPr>
      <w:spacing w:before="240" w:after="60"/>
      <w:outlineLvl w:val="4"/>
    </w:pPr>
    <w:rPr>
      <w:b/>
      <w:bCs/>
      <w:i/>
      <w:iCs/>
      <w:sz w:val="26"/>
      <w:szCs w:val="26"/>
    </w:rPr>
  </w:style>
  <w:style w:type="paragraph" w:styleId="Heading6">
    <w:name w:val="heading 6"/>
    <w:basedOn w:val="Normal"/>
    <w:next w:val="Normal"/>
    <w:link w:val="Heading6Char"/>
    <w:qFormat/>
    <w:locked/>
    <w:rsid w:val="00D0450C"/>
    <w:pPr>
      <w:spacing w:before="240" w:after="60"/>
      <w:outlineLvl w:val="5"/>
    </w:pPr>
    <w:rPr>
      <w:rFonts w:ascii="Times New Roman" w:hAnsi="Times New Roman"/>
      <w:b/>
      <w:bCs/>
    </w:rPr>
  </w:style>
  <w:style w:type="paragraph" w:styleId="Heading7">
    <w:name w:val="heading 7"/>
    <w:basedOn w:val="Normal"/>
    <w:next w:val="Normal"/>
    <w:link w:val="Heading7Char"/>
    <w:qFormat/>
    <w:rsid w:val="00D0450C"/>
    <w:pPr>
      <w:spacing w:before="240" w:after="60"/>
      <w:outlineLvl w:val="6"/>
    </w:pPr>
    <w:rPr>
      <w:rFonts w:ascii="Times New Roman" w:hAnsi="Times New Roman"/>
      <w:szCs w:val="24"/>
    </w:rPr>
  </w:style>
  <w:style w:type="paragraph" w:styleId="Heading8">
    <w:name w:val="heading 8"/>
    <w:basedOn w:val="Normal"/>
    <w:next w:val="Normal"/>
    <w:qFormat/>
    <w:locked/>
    <w:rsid w:val="00D0450C"/>
    <w:pPr>
      <w:spacing w:before="240" w:after="60"/>
      <w:outlineLvl w:val="7"/>
    </w:pPr>
    <w:rPr>
      <w:rFonts w:ascii="Times New Roman" w:hAnsi="Times New Roman"/>
      <w:i/>
      <w:iCs/>
      <w:szCs w:val="24"/>
    </w:rPr>
  </w:style>
  <w:style w:type="paragraph" w:styleId="Heading9">
    <w:name w:val="heading 9"/>
    <w:basedOn w:val="Normal"/>
    <w:next w:val="Normal"/>
    <w:qFormat/>
    <w:locked/>
    <w:rsid w:val="00D0450C"/>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D2F43"/>
    <w:rPr>
      <w:rFonts w:ascii="Calibri" w:hAnsi="Calibri" w:cs="Arial"/>
      <w:b/>
      <w:bCs/>
      <w:sz w:val="24"/>
      <w:szCs w:val="24"/>
      <w:lang w:val="en-US" w:eastAsia="en-US" w:bidi="en-US"/>
    </w:rPr>
  </w:style>
  <w:style w:type="character" w:customStyle="1" w:styleId="Heading2Char">
    <w:name w:val="Heading 2 Char"/>
    <w:basedOn w:val="DefaultParagraphFont"/>
    <w:link w:val="Heading2"/>
    <w:semiHidden/>
    <w:rsid w:val="00203CD0"/>
    <w:rPr>
      <w:rFonts w:ascii="Calibri" w:hAnsi="Calibri" w:cs="Arial"/>
      <w:b/>
      <w:bCs/>
      <w:iCs/>
      <w:sz w:val="56"/>
      <w:szCs w:val="56"/>
      <w:lang w:val="en-US" w:eastAsia="en-US" w:bidi="en-US"/>
    </w:rPr>
  </w:style>
  <w:style w:type="character" w:customStyle="1" w:styleId="Heading3Char">
    <w:name w:val="Heading 3 Char"/>
    <w:basedOn w:val="DefaultParagraphFont"/>
    <w:link w:val="Heading3"/>
    <w:semiHidden/>
    <w:locked/>
    <w:rsid w:val="00973660"/>
    <w:rPr>
      <w:rFonts w:ascii="Arial" w:hAnsi="Arial" w:cs="Arial"/>
      <w:b/>
      <w:bCs/>
      <w:sz w:val="26"/>
      <w:szCs w:val="26"/>
      <w:lang w:val="en-US" w:eastAsia="en-US" w:bidi="en-US"/>
    </w:rPr>
  </w:style>
  <w:style w:type="character" w:customStyle="1" w:styleId="Heading4Char">
    <w:name w:val="Heading 4 Char"/>
    <w:basedOn w:val="DefaultParagraphFont"/>
    <w:link w:val="Heading4"/>
    <w:rsid w:val="006F6B7E"/>
    <w:rPr>
      <w:b/>
      <w:bCs/>
      <w:sz w:val="28"/>
      <w:szCs w:val="28"/>
      <w:lang w:val="en-US" w:eastAsia="en-US" w:bidi="en-US"/>
    </w:rPr>
  </w:style>
  <w:style w:type="character" w:customStyle="1" w:styleId="Heading6Char">
    <w:name w:val="Heading 6 Char"/>
    <w:basedOn w:val="DefaultParagraphFont"/>
    <w:link w:val="Heading6"/>
    <w:semiHidden/>
    <w:locked/>
    <w:rsid w:val="000B4108"/>
    <w:rPr>
      <w:b/>
      <w:bCs/>
      <w:sz w:val="22"/>
      <w:szCs w:val="22"/>
      <w:lang w:val="en-US" w:eastAsia="en-US" w:bidi="en-US"/>
    </w:rPr>
  </w:style>
  <w:style w:type="character" w:customStyle="1" w:styleId="Heading7Char">
    <w:name w:val="Heading 7 Char"/>
    <w:basedOn w:val="DefaultParagraphFont"/>
    <w:link w:val="Heading7"/>
    <w:semiHidden/>
    <w:locked/>
    <w:rsid w:val="00FF635C"/>
    <w:rPr>
      <w:sz w:val="24"/>
      <w:szCs w:val="24"/>
      <w:lang w:val="en-US" w:eastAsia="en-US" w:bidi="en-US"/>
    </w:rPr>
  </w:style>
  <w:style w:type="paragraph" w:styleId="Title">
    <w:name w:val="Title"/>
    <w:basedOn w:val="Normal"/>
    <w:next w:val="Normal"/>
    <w:link w:val="TitleChar"/>
    <w:qFormat/>
    <w:rsid w:val="00D0450C"/>
    <w:pPr>
      <w:pageBreakBefore/>
      <w:pBdr>
        <w:bottom w:val="single" w:sz="12" w:space="4" w:color="333399"/>
      </w:pBdr>
      <w:spacing w:after="300"/>
      <w:contextualSpacing/>
    </w:pPr>
    <w:rPr>
      <w:rFonts w:ascii="Cambria" w:eastAsia="Calibri" w:hAnsi="Cambria"/>
      <w:color w:val="333399"/>
      <w:sz w:val="44"/>
      <w:szCs w:val="44"/>
    </w:rPr>
  </w:style>
  <w:style w:type="character" w:customStyle="1" w:styleId="TitleChar">
    <w:name w:val="Title Char"/>
    <w:basedOn w:val="DefaultParagraphFont"/>
    <w:link w:val="Title"/>
    <w:locked/>
    <w:rsid w:val="00196BD1"/>
    <w:rPr>
      <w:rFonts w:ascii="Cambria" w:eastAsia="Calibri" w:hAnsi="Cambria"/>
      <w:color w:val="333399"/>
      <w:sz w:val="44"/>
      <w:szCs w:val="44"/>
      <w:lang w:val="en-US" w:eastAsia="en-US" w:bidi="en-US"/>
    </w:rPr>
  </w:style>
  <w:style w:type="paragraph" w:customStyle="1" w:styleId="Bullet1">
    <w:name w:val="Bullet 1"/>
    <w:basedOn w:val="Normal"/>
    <w:link w:val="Bullet1Char"/>
    <w:rsid w:val="00287996"/>
    <w:pPr>
      <w:numPr>
        <w:numId w:val="2"/>
      </w:numPr>
      <w:tabs>
        <w:tab w:val="clear" w:pos="540"/>
      </w:tabs>
      <w:ind w:left="720"/>
    </w:pPr>
    <w:rPr>
      <w:rFonts w:eastAsia="Calibri"/>
      <w:szCs w:val="20"/>
    </w:rPr>
  </w:style>
  <w:style w:type="character" w:customStyle="1" w:styleId="Bullet1Char">
    <w:name w:val="Bullet 1 Char"/>
    <w:basedOn w:val="DefaultParagraphFont"/>
    <w:link w:val="Bullet1"/>
    <w:rsid w:val="00287996"/>
    <w:rPr>
      <w:rFonts w:ascii="Calibri" w:eastAsia="Calibri" w:hAnsi="Calibri"/>
      <w:sz w:val="24"/>
      <w:lang w:val="en-US" w:eastAsia="en-US" w:bidi="en-US"/>
    </w:rPr>
  </w:style>
  <w:style w:type="paragraph" w:customStyle="1" w:styleId="NumberedPara">
    <w:name w:val="Numbered Para"/>
    <w:basedOn w:val="Normal"/>
    <w:next w:val="Normal"/>
    <w:rsid w:val="00D81803"/>
    <w:pPr>
      <w:numPr>
        <w:numId w:val="37"/>
      </w:numPr>
      <w:spacing w:before="60"/>
    </w:pPr>
    <w:rPr>
      <w:rFonts w:eastAsia="Calibri"/>
      <w:szCs w:val="20"/>
    </w:rPr>
  </w:style>
  <w:style w:type="table" w:styleId="TableGrid">
    <w:name w:val="Table Grid"/>
    <w:basedOn w:val="TableNormal"/>
    <w:rsid w:val="00D045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D0450C"/>
    <w:rPr>
      <w:i/>
      <w:sz w:val="20"/>
      <w:szCs w:val="20"/>
    </w:rPr>
  </w:style>
  <w:style w:type="character" w:customStyle="1" w:styleId="HeaderChar">
    <w:name w:val="Header Char"/>
    <w:basedOn w:val="DefaultParagraphFont"/>
    <w:link w:val="Header"/>
    <w:semiHidden/>
    <w:locked/>
    <w:rsid w:val="002C73A5"/>
    <w:rPr>
      <w:rFonts w:ascii="Calibri" w:hAnsi="Calibri"/>
      <w:i/>
      <w:lang w:val="en-US" w:eastAsia="en-US" w:bidi="en-US"/>
    </w:rPr>
  </w:style>
  <w:style w:type="paragraph" w:styleId="Footer">
    <w:name w:val="footer"/>
    <w:basedOn w:val="Normal"/>
    <w:link w:val="FooterChar"/>
    <w:rsid w:val="00D0450C"/>
    <w:pPr>
      <w:tabs>
        <w:tab w:val="right" w:pos="9630"/>
      </w:tabs>
    </w:pPr>
    <w:rPr>
      <w:sz w:val="20"/>
    </w:rPr>
  </w:style>
  <w:style w:type="character" w:customStyle="1" w:styleId="FooterChar">
    <w:name w:val="Footer Char"/>
    <w:basedOn w:val="DefaultParagraphFont"/>
    <w:link w:val="Footer"/>
    <w:semiHidden/>
    <w:locked/>
    <w:rsid w:val="002C73A5"/>
    <w:rPr>
      <w:rFonts w:ascii="Calibri" w:hAnsi="Calibri"/>
      <w:szCs w:val="22"/>
      <w:lang w:val="en-US" w:eastAsia="en-US" w:bidi="en-US"/>
    </w:rPr>
  </w:style>
  <w:style w:type="character" w:customStyle="1" w:styleId="vocabularyChar">
    <w:name w:val="vocabulary Char"/>
    <w:basedOn w:val="DefaultParagraphFont"/>
    <w:link w:val="vocabulary"/>
    <w:rsid w:val="005F2330"/>
    <w:rPr>
      <w:rFonts w:ascii="Calibri" w:hAnsi="Calibri"/>
      <w:i/>
      <w:sz w:val="24"/>
      <w:szCs w:val="24"/>
      <w:lang w:val="en-US" w:eastAsia="en-US" w:bidi="en-US"/>
    </w:rPr>
  </w:style>
  <w:style w:type="paragraph" w:customStyle="1" w:styleId="vocabulary">
    <w:name w:val="vocabulary"/>
    <w:basedOn w:val="Normal"/>
    <w:next w:val="Normal"/>
    <w:link w:val="vocabularyChar"/>
    <w:rsid w:val="005F2330"/>
    <w:pPr>
      <w:spacing w:after="60"/>
      <w:ind w:left="360"/>
    </w:pPr>
    <w:rPr>
      <w:i/>
      <w:szCs w:val="24"/>
    </w:rPr>
  </w:style>
  <w:style w:type="paragraph" w:customStyle="1" w:styleId="SOLBullet">
    <w:name w:val="SOL Bullet"/>
    <w:basedOn w:val="HangingIndent"/>
    <w:link w:val="SOLBulletChar"/>
    <w:rsid w:val="00293637"/>
    <w:pPr>
      <w:tabs>
        <w:tab w:val="clear" w:pos="2160"/>
      </w:tabs>
      <w:spacing w:before="0"/>
      <w:ind w:left="3150" w:hanging="360"/>
    </w:pPr>
  </w:style>
  <w:style w:type="paragraph" w:customStyle="1" w:styleId="HangingIndent">
    <w:name w:val="Hanging Indent"/>
    <w:basedOn w:val="Normal"/>
    <w:next w:val="Normal"/>
    <w:link w:val="HangingIndentChar"/>
    <w:rsid w:val="00293637"/>
    <w:pPr>
      <w:tabs>
        <w:tab w:val="left" w:pos="2160"/>
      </w:tabs>
      <w:spacing w:before="60"/>
      <w:ind w:left="2790" w:hanging="2790"/>
    </w:pPr>
  </w:style>
  <w:style w:type="paragraph" w:customStyle="1" w:styleId="Bullet1Bold">
    <w:name w:val="Bullet 1 Bold"/>
    <w:basedOn w:val="Bullet1"/>
    <w:next w:val="Bullet2"/>
    <w:rsid w:val="00B67EA2"/>
    <w:pPr>
      <w:keepNext/>
      <w:numPr>
        <w:ilvl w:val="1"/>
        <w:numId w:val="1"/>
      </w:numPr>
      <w:tabs>
        <w:tab w:val="clear" w:pos="1440"/>
      </w:tabs>
      <w:ind w:left="720"/>
    </w:pPr>
    <w:rPr>
      <w:b/>
      <w:szCs w:val="24"/>
    </w:rPr>
  </w:style>
  <w:style w:type="paragraph" w:customStyle="1" w:styleId="Bullet2">
    <w:name w:val="Bullet 2"/>
    <w:basedOn w:val="Normal"/>
    <w:rsid w:val="00293637"/>
    <w:pPr>
      <w:numPr>
        <w:numId w:val="3"/>
      </w:numPr>
      <w:tabs>
        <w:tab w:val="clear" w:pos="2520"/>
      </w:tabs>
      <w:ind w:left="1440"/>
    </w:pPr>
  </w:style>
  <w:style w:type="character" w:styleId="Hyperlink">
    <w:name w:val="Hyperlink"/>
    <w:basedOn w:val="DefaultParagraphFont"/>
    <w:rsid w:val="00D0450C"/>
    <w:rPr>
      <w:color w:val="0000FF"/>
      <w:u w:val="single"/>
    </w:rPr>
  </w:style>
  <w:style w:type="character" w:styleId="PageNumber">
    <w:name w:val="page number"/>
    <w:basedOn w:val="DefaultParagraphFont"/>
    <w:rsid w:val="00D0450C"/>
    <w:rPr>
      <w:sz w:val="20"/>
    </w:rPr>
  </w:style>
  <w:style w:type="character" w:customStyle="1" w:styleId="HangingIndentChar">
    <w:name w:val="Hanging Indent Char"/>
    <w:basedOn w:val="DefaultParagraphFont"/>
    <w:link w:val="HangingIndent"/>
    <w:rsid w:val="00331A65"/>
    <w:rPr>
      <w:rFonts w:ascii="Calibri" w:hAnsi="Calibri"/>
      <w:sz w:val="24"/>
      <w:szCs w:val="22"/>
      <w:lang w:val="en-US" w:eastAsia="en-US" w:bidi="en-US"/>
    </w:rPr>
  </w:style>
  <w:style w:type="character" w:customStyle="1" w:styleId="SOLBulletChar">
    <w:name w:val="SOL Bullet Char"/>
    <w:basedOn w:val="HangingIndentChar"/>
    <w:link w:val="SOLBullet"/>
    <w:rsid w:val="00331A65"/>
  </w:style>
  <w:style w:type="paragraph" w:styleId="Bibliography">
    <w:name w:val="Bibliography"/>
    <w:basedOn w:val="Normal"/>
    <w:next w:val="Normal"/>
    <w:uiPriority w:val="37"/>
    <w:unhideWhenUsed/>
    <w:rsid w:val="009E020A"/>
  </w:style>
  <w:style w:type="character" w:styleId="Strong">
    <w:name w:val="Strong"/>
    <w:basedOn w:val="DefaultParagraphFont"/>
    <w:uiPriority w:val="22"/>
    <w:qFormat/>
    <w:locked/>
    <w:rsid w:val="0028078C"/>
    <w:rPr>
      <w:b/>
      <w:bCs/>
    </w:rPr>
  </w:style>
  <w:style w:type="character" w:styleId="Emphasis">
    <w:name w:val="Emphasis"/>
    <w:basedOn w:val="DefaultParagraphFont"/>
    <w:uiPriority w:val="20"/>
    <w:qFormat/>
    <w:locked/>
    <w:rsid w:val="0028078C"/>
    <w:rPr>
      <w:i/>
      <w:iCs/>
    </w:rPr>
  </w:style>
  <w:style w:type="paragraph" w:styleId="BalloonText">
    <w:name w:val="Balloon Text"/>
    <w:basedOn w:val="Normal"/>
    <w:link w:val="BalloonTextChar"/>
    <w:locked/>
    <w:rsid w:val="0028078C"/>
    <w:rPr>
      <w:rFonts w:ascii="Tahoma" w:hAnsi="Tahoma" w:cs="Tahoma"/>
      <w:sz w:val="16"/>
      <w:szCs w:val="16"/>
    </w:rPr>
  </w:style>
  <w:style w:type="character" w:customStyle="1" w:styleId="BalloonTextChar">
    <w:name w:val="Balloon Text Char"/>
    <w:basedOn w:val="DefaultParagraphFont"/>
    <w:link w:val="BalloonText"/>
    <w:rsid w:val="0028078C"/>
    <w:rPr>
      <w:rFonts w:ascii="Tahoma" w:eastAsia="Times New Roman" w:hAnsi="Tahoma" w:cs="Tahoma"/>
      <w:sz w:val="16"/>
      <w:szCs w:val="16"/>
      <w:lang w:bidi="en-US"/>
    </w:rPr>
  </w:style>
  <w:style w:type="paragraph" w:styleId="ListParagraph">
    <w:name w:val="List Paragraph"/>
    <w:basedOn w:val="Normal"/>
    <w:uiPriority w:val="34"/>
    <w:qFormat/>
    <w:rsid w:val="00A90846"/>
    <w:pPr>
      <w:ind w:left="720"/>
      <w:contextualSpacing/>
    </w:pPr>
  </w:style>
</w:styles>
</file>

<file path=word/webSettings.xml><?xml version="1.0" encoding="utf-8"?>
<w:webSettings xmlns:r="http://schemas.openxmlformats.org/officeDocument/2006/relationships" xmlns:w="http://schemas.openxmlformats.org/wordprocessingml/2006/main">
  <w:divs>
    <w:div w:id="347634370">
      <w:bodyDiv w:val="1"/>
      <w:marLeft w:val="0"/>
      <w:marRight w:val="0"/>
      <w:marTop w:val="0"/>
      <w:marBottom w:val="0"/>
      <w:divBdr>
        <w:top w:val="none" w:sz="0" w:space="0" w:color="auto"/>
        <w:left w:val="none" w:sz="0" w:space="0" w:color="auto"/>
        <w:bottom w:val="none" w:sz="0" w:space="0" w:color="auto"/>
        <w:right w:val="none" w:sz="0" w:space="0" w:color="auto"/>
      </w:divBdr>
    </w:div>
    <w:div w:id="1731614075">
      <w:bodyDiv w:val="1"/>
      <w:marLeft w:val="0"/>
      <w:marRight w:val="0"/>
      <w:marTop w:val="0"/>
      <w:marBottom w:val="0"/>
      <w:divBdr>
        <w:top w:val="none" w:sz="0" w:space="0" w:color="auto"/>
        <w:left w:val="none" w:sz="0" w:space="0" w:color="auto"/>
        <w:bottom w:val="none" w:sz="0" w:space="0" w:color="auto"/>
        <w:right w:val="none" w:sz="0" w:space="0" w:color="auto"/>
      </w:divBdr>
    </w:div>
    <w:div w:id="2046251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GrynkZB3E7M" TargetMode="External"/><Relationship Id="rId13" Type="http://schemas.openxmlformats.org/officeDocument/2006/relationships/hyperlink" Target="http://www.brainpop.com/science/scientificinquiry/statistics/preview.we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tube.com/watch?v=qpxtBghmvvs" TargetMode="External"/><Relationship Id="rId5" Type="http://schemas.openxmlformats.org/officeDocument/2006/relationships/webSettings" Target="webSettings.xml"/><Relationship Id="rId15" Type="http://schemas.openxmlformats.org/officeDocument/2006/relationships/hyperlink" Target="http://www.bls.gov/ooh/math/statisticians.htm" TargetMode="External"/><Relationship Id="rId10" Type="http://schemas.openxmlformats.org/officeDocument/2006/relationships/hyperlink" Target="http://www.shodor.org/interactivate/discussions/MeanMedianAndMo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idsmathgamesonline.com/numbers/meanmedianmode.html" TargetMode="External"/><Relationship Id="rId14" Type="http://schemas.openxmlformats.org/officeDocument/2006/relationships/hyperlink" Target="http://www.brianpo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Vir111</b:Tag>
    <b:SourceType>InternetSite</b:SourceType>
    <b:Guid>{9056A861-6853-407B-B299-725F47223DB5}</b:Guid>
    <b:LCID>0</b:LCID>
    <b:Author>
      <b:Author>
        <b:NameList>
          <b:Person>
            <b:Last>Education</b:Last>
            <b:First>Virginia</b:First>
            <b:Middle>Department of</b:Middle>
          </b:Person>
        </b:NameList>
      </b:Author>
    </b:Author>
    <b:Title>Statistics and probability </b:Title>
    <b:InternetSiteTitle>Sequence and Scope </b:InternetSiteTitle>
    <b:Year>2011</b:Year>
    <b:YearAccessed>2013</b:YearAccessed>
    <b:MonthAccessed>Feburary </b:MonthAccessed>
    <b:DayAccessed>12</b:DayAccessed>
    <b:URL>http://www.doe.virginia.gov/testing/sol/standards_docs/mathematics/index.shtml</b:URL>
    <b:RefOrder>1</b:RefOrder>
  </b:Source>
</b:Sources>
</file>

<file path=customXml/itemProps1.xml><?xml version="1.0" encoding="utf-8"?>
<ds:datastoreItem xmlns:ds="http://schemas.openxmlformats.org/officeDocument/2006/customXml" ds:itemID="{FA1F13EF-04CB-4BF6-996F-F729C979E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4</Pages>
  <Words>1121</Words>
  <Characters>6394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Lesson Title</vt:lpstr>
    </vt:vector>
  </TitlesOfParts>
  <Company/>
  <LinksUpToDate>false</LinksUpToDate>
  <CharactersWithSpaces>7501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dc:title>
  <dc:creator>vwade</dc:creator>
  <cp:lastModifiedBy>valentaw</cp:lastModifiedBy>
  <cp:revision>4</cp:revision>
  <cp:lastPrinted>2011-10-04T18:07:00Z</cp:lastPrinted>
  <dcterms:created xsi:type="dcterms:W3CDTF">2013-02-24T18:32:00Z</dcterms:created>
  <dcterms:modified xsi:type="dcterms:W3CDTF">2013-02-24T22:10:00Z</dcterms:modified>
</cp:coreProperties>
</file>